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890" w:rsidRPr="0070364E" w:rsidRDefault="00416890" w:rsidP="00416890">
      <w:pPr>
        <w:rPr>
          <w:sz w:val="20"/>
          <w:szCs w:val="20"/>
        </w:rPr>
      </w:pPr>
      <w:r w:rsidRPr="0070364E">
        <w:rPr>
          <w:b/>
          <w:noProof/>
        </w:rPr>
        <w:drawing>
          <wp:anchor distT="0" distB="0" distL="114300" distR="114300" simplePos="0" relativeHeight="251664896" behindDoc="0" locked="0" layoutInCell="1" allowOverlap="1" wp14:anchorId="0ABAE072" wp14:editId="3E4130AF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364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5680" behindDoc="1" locked="0" layoutInCell="1" allowOverlap="1" wp14:anchorId="65F5770C" wp14:editId="14E50085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364E" w:rsidDel="00E701EB">
        <w:rPr>
          <w:sz w:val="20"/>
          <w:szCs w:val="20"/>
        </w:rPr>
        <w:t xml:space="preserve"> </w:t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</w:p>
    <w:p w:rsidR="00416890" w:rsidRPr="0070364E" w:rsidRDefault="00416890" w:rsidP="00416890">
      <w:pPr>
        <w:rPr>
          <w:sz w:val="20"/>
          <w:szCs w:val="20"/>
        </w:rPr>
      </w:pPr>
    </w:p>
    <w:p w:rsidR="00416890" w:rsidRPr="0070364E" w:rsidRDefault="00416890" w:rsidP="00416890">
      <w:pPr>
        <w:rPr>
          <w:b/>
          <w:sz w:val="20"/>
          <w:szCs w:val="20"/>
        </w:rPr>
      </w:pP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  <w:t xml:space="preserve">    </w:t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</w:p>
    <w:p w:rsidR="00416890" w:rsidRPr="0070364E" w:rsidRDefault="00416890" w:rsidP="00416890">
      <w:pPr>
        <w:rPr>
          <w:b/>
          <w:sz w:val="20"/>
          <w:szCs w:val="20"/>
        </w:rPr>
      </w:pPr>
    </w:p>
    <w:p w:rsidR="00416890" w:rsidRPr="0070364E" w:rsidRDefault="00416890" w:rsidP="00416890">
      <w:pPr>
        <w:rPr>
          <w:b/>
          <w:sz w:val="20"/>
          <w:szCs w:val="20"/>
        </w:rPr>
      </w:pPr>
    </w:p>
    <w:p w:rsidR="00416890" w:rsidRPr="0070364E" w:rsidRDefault="00416890" w:rsidP="00416890">
      <w:pPr>
        <w:rPr>
          <w:b/>
          <w:sz w:val="20"/>
          <w:szCs w:val="20"/>
        </w:rPr>
      </w:pPr>
    </w:p>
    <w:p w:rsidR="00416890" w:rsidRPr="0070364E" w:rsidRDefault="00416890" w:rsidP="00416890">
      <w:pPr>
        <w:rPr>
          <w:b/>
          <w:sz w:val="20"/>
          <w:szCs w:val="20"/>
        </w:rPr>
      </w:pPr>
    </w:p>
    <w:p w:rsidR="00416890" w:rsidRPr="0070364E" w:rsidRDefault="00416890" w:rsidP="0041689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70364E">
        <w:rPr>
          <w:rFonts w:ascii="Arial" w:hAnsi="Arial" w:cs="Arial"/>
          <w:sz w:val="20"/>
          <w:szCs w:val="20"/>
        </w:rPr>
        <w:t>Európska únia</w:t>
      </w:r>
    </w:p>
    <w:p w:rsidR="00416890" w:rsidRPr="0070364E" w:rsidRDefault="00416890" w:rsidP="0041689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70364E">
        <w:rPr>
          <w:rFonts w:ascii="Arial" w:hAnsi="Arial" w:cs="Arial"/>
          <w:sz w:val="20"/>
          <w:szCs w:val="20"/>
        </w:rPr>
        <w:t>Európsky fond regionálneho</w:t>
      </w:r>
    </w:p>
    <w:p w:rsidR="00416890" w:rsidRPr="0070364E" w:rsidRDefault="00416890" w:rsidP="00416890">
      <w:pPr>
        <w:ind w:right="6802"/>
        <w:jc w:val="center"/>
        <w:rPr>
          <w:b/>
          <w:sz w:val="20"/>
          <w:szCs w:val="20"/>
        </w:rPr>
      </w:pPr>
      <w:r w:rsidRPr="0070364E">
        <w:rPr>
          <w:rFonts w:ascii="Arial" w:hAnsi="Arial" w:cs="Arial"/>
          <w:sz w:val="20"/>
          <w:szCs w:val="20"/>
        </w:rPr>
        <w:t>rozvoja</w:t>
      </w:r>
    </w:p>
    <w:p w:rsidR="00416890" w:rsidRPr="006479DF" w:rsidRDefault="00416890" w:rsidP="00416890">
      <w:pPr>
        <w:jc w:val="center"/>
        <w:rPr>
          <w:b/>
          <w:sz w:val="20"/>
          <w:szCs w:val="20"/>
        </w:rPr>
      </w:pPr>
    </w:p>
    <w:p w:rsidR="0067228C" w:rsidRPr="00C85A7F" w:rsidRDefault="0067228C" w:rsidP="0067228C">
      <w:pPr>
        <w:jc w:val="center"/>
        <w:rPr>
          <w:b/>
          <w:sz w:val="40"/>
          <w:szCs w:val="20"/>
        </w:rPr>
      </w:pPr>
      <w:r w:rsidRPr="00C85A7F">
        <w:rPr>
          <w:b/>
          <w:sz w:val="40"/>
          <w:szCs w:val="20"/>
        </w:rPr>
        <w:t xml:space="preserve">Usmernenie CKO č. </w:t>
      </w:r>
      <w:r w:rsidR="00312AB3" w:rsidRPr="00C85A7F">
        <w:rPr>
          <w:b/>
          <w:sz w:val="40"/>
          <w:szCs w:val="20"/>
        </w:rPr>
        <w:t>3</w:t>
      </w:r>
    </w:p>
    <w:p w:rsidR="0067228C" w:rsidRPr="00C85A7F" w:rsidRDefault="0067228C" w:rsidP="0067228C">
      <w:pPr>
        <w:jc w:val="center"/>
        <w:rPr>
          <w:b/>
          <w:sz w:val="32"/>
          <w:szCs w:val="32"/>
        </w:rPr>
      </w:pPr>
      <w:r w:rsidRPr="00C567DB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2E5BC2339B84C729329F6248315CFC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driana Giménez" w:date="2018-11-14T14:54:00Z">
            <w:r w:rsidR="000C3A52" w:rsidDel="00011D3C">
              <w:rPr>
                <w:b/>
                <w:sz w:val="32"/>
                <w:szCs w:val="32"/>
              </w:rPr>
              <w:delText>4</w:delText>
            </w:r>
          </w:del>
          <w:ins w:id="1" w:author="Adriana Giménez" w:date="2018-11-14T14:54:00Z">
            <w:r w:rsidR="00011D3C">
              <w:rPr>
                <w:b/>
                <w:sz w:val="32"/>
                <w:szCs w:val="32"/>
              </w:rPr>
              <w:t>5</w:t>
            </w:r>
          </w:ins>
        </w:sdtContent>
      </w:sdt>
    </w:p>
    <w:p w:rsidR="0067228C" w:rsidRPr="00C85A7F" w:rsidRDefault="0067228C" w:rsidP="0067228C">
      <w:pPr>
        <w:jc w:val="center"/>
        <w:rPr>
          <w:b/>
          <w:sz w:val="20"/>
          <w:szCs w:val="20"/>
        </w:rPr>
      </w:pPr>
    </w:p>
    <w:p w:rsidR="0067228C" w:rsidRPr="00C85A7F" w:rsidRDefault="0067228C" w:rsidP="0067228C">
      <w:pPr>
        <w:jc w:val="center"/>
        <w:rPr>
          <w:b/>
          <w:sz w:val="28"/>
          <w:szCs w:val="20"/>
        </w:rPr>
      </w:pPr>
      <w:r w:rsidRPr="00C85A7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204A9E" w:rsidRPr="00C85A7F" w:rsidRDefault="00204A9E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Vec: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204A9E" w:rsidRPr="00C85A7F" w:rsidRDefault="00204A9E" w:rsidP="0008108B">
            <w:pPr>
              <w:jc w:val="both"/>
              <w:rPr>
                <w:szCs w:val="20"/>
              </w:rPr>
            </w:pPr>
          </w:p>
          <w:p w:rsidR="00F6525B" w:rsidRDefault="0008108B" w:rsidP="0008108B">
            <w:pPr>
              <w:jc w:val="both"/>
              <w:rPr>
                <w:b/>
                <w:szCs w:val="20"/>
              </w:rPr>
            </w:pPr>
            <w:r w:rsidRPr="00627DC5">
              <w:rPr>
                <w:b/>
                <w:szCs w:val="20"/>
              </w:rPr>
              <w:t xml:space="preserve">Usmernenie k riadeniu prístupov do SFC2014 </w:t>
            </w:r>
          </w:p>
          <w:p w:rsidR="0067228C" w:rsidRPr="00627DC5" w:rsidRDefault="0008108B" w:rsidP="0008108B">
            <w:pPr>
              <w:jc w:val="both"/>
              <w:rPr>
                <w:b/>
                <w:szCs w:val="20"/>
              </w:rPr>
            </w:pPr>
            <w:r w:rsidRPr="00627DC5">
              <w:rPr>
                <w:b/>
                <w:szCs w:val="20"/>
              </w:rPr>
              <w:t>v podmienkach SR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Určené pre: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08108B" w:rsidRPr="00C85A7F" w:rsidRDefault="00495C25" w:rsidP="0008108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</w:t>
            </w:r>
            <w:r w:rsidRPr="00C85A7F">
              <w:rPr>
                <w:szCs w:val="20"/>
              </w:rPr>
              <w:t xml:space="preserve">iadiace </w:t>
            </w:r>
            <w:r w:rsidR="0008108B" w:rsidRPr="00C85A7F">
              <w:rPr>
                <w:szCs w:val="20"/>
              </w:rPr>
              <w:t xml:space="preserve">orgány </w:t>
            </w:r>
          </w:p>
          <w:p w:rsidR="0008108B" w:rsidRPr="00C85A7F" w:rsidRDefault="0008108B" w:rsidP="0008108B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Centrálny koordinačný orgán </w:t>
            </w:r>
          </w:p>
          <w:p w:rsidR="00CF56E3" w:rsidRDefault="0008108B" w:rsidP="0008108B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Sekcia európskych záležitostí </w:t>
            </w:r>
            <w:proofErr w:type="spellStart"/>
            <w:r w:rsidRPr="00C85A7F">
              <w:rPr>
                <w:szCs w:val="20"/>
              </w:rPr>
              <w:t>MZVaEZ</w:t>
            </w:r>
            <w:proofErr w:type="spellEnd"/>
            <w:r w:rsidRPr="00C85A7F">
              <w:rPr>
                <w:szCs w:val="20"/>
              </w:rPr>
              <w:t xml:space="preserve"> SR</w:t>
            </w:r>
          </w:p>
          <w:p w:rsidR="00011D3C" w:rsidRDefault="00CF56E3" w:rsidP="0008108B">
            <w:pPr>
              <w:jc w:val="both"/>
              <w:rPr>
                <w:ins w:id="2" w:author="Adriana Giménez" w:date="2018-11-14T14:55:00Z"/>
                <w:szCs w:val="20"/>
              </w:rPr>
            </w:pPr>
            <w:del w:id="3" w:author="Adriana Giménez" w:date="2018-11-14T15:17:00Z">
              <w:r w:rsidDel="006C7870">
                <w:rPr>
                  <w:szCs w:val="20"/>
                </w:rPr>
                <w:delText xml:space="preserve">Národný </w:delText>
              </w:r>
            </w:del>
            <w:ins w:id="4" w:author="Adriana Giménez" w:date="2018-11-14T15:17:00Z">
              <w:r w:rsidR="006C7870">
                <w:rPr>
                  <w:szCs w:val="20"/>
                </w:rPr>
                <w:t xml:space="preserve">Najvyšší </w:t>
              </w:r>
            </w:ins>
            <w:r>
              <w:rPr>
                <w:szCs w:val="20"/>
              </w:rPr>
              <w:t>kontrolný úrad SR</w:t>
            </w:r>
          </w:p>
          <w:p w:rsidR="00E24C55" w:rsidRDefault="00011D3C" w:rsidP="0008108B">
            <w:pPr>
              <w:jc w:val="both"/>
              <w:rPr>
                <w:szCs w:val="20"/>
              </w:rPr>
            </w:pPr>
            <w:ins w:id="5" w:author="Adriana Giménez" w:date="2018-11-14T14:55:00Z">
              <w:r>
                <w:rPr>
                  <w:szCs w:val="20"/>
                </w:rPr>
                <w:t>Koordinačný orgán pre finančné nástroje</w:t>
              </w:r>
            </w:ins>
            <w:r w:rsidR="0067228C" w:rsidRPr="00C85A7F">
              <w:rPr>
                <w:szCs w:val="20"/>
              </w:rPr>
              <w:t xml:space="preserve"> </w:t>
            </w:r>
          </w:p>
          <w:p w:rsidR="0067228C" w:rsidRPr="00C85A7F" w:rsidRDefault="0067228C" w:rsidP="0008108B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 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Na vedomie: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Del="00011D3C" w:rsidRDefault="0067228C" w:rsidP="0062629C">
            <w:pPr>
              <w:rPr>
                <w:del w:id="6" w:author="Adriana Giménez" w:date="2018-11-14T14:57:00Z"/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08108B" w:rsidP="0062629C">
            <w:pPr>
              <w:jc w:val="both"/>
              <w:rPr>
                <w:b/>
                <w:szCs w:val="20"/>
              </w:rPr>
            </w:pPr>
            <w:r w:rsidRPr="00C85A7F">
              <w:rPr>
                <w:b/>
                <w:szCs w:val="20"/>
              </w:rPr>
              <w:t>-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Vydáva:</w:t>
            </w: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>Centrálny koordinačný orgán</w:t>
            </w:r>
          </w:p>
          <w:p w:rsidR="0067228C" w:rsidRPr="00C85A7F" w:rsidRDefault="0067228C" w:rsidP="0062629C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Úrad </w:t>
            </w:r>
            <w:r w:rsidR="00463E61">
              <w:rPr>
                <w:szCs w:val="20"/>
              </w:rPr>
              <w:t xml:space="preserve">podpredsedu </w:t>
            </w:r>
            <w:r w:rsidRPr="00C85A7F">
              <w:rPr>
                <w:szCs w:val="20"/>
              </w:rPr>
              <w:t>vlády SR</w:t>
            </w:r>
            <w:r w:rsidR="00463E61">
              <w:rPr>
                <w:szCs w:val="20"/>
              </w:rPr>
              <w:t xml:space="preserve"> pre investície a informatizáciu</w:t>
            </w:r>
          </w:p>
          <w:p w:rsidR="0067228C" w:rsidRPr="00C85A7F" w:rsidRDefault="0067228C" w:rsidP="0062629C">
            <w:pPr>
              <w:jc w:val="both"/>
              <w:rPr>
                <w:szCs w:val="20"/>
              </w:rPr>
            </w:pP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Záväznosť:</w:t>
            </w: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08540C" w:rsidP="00460EC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U</w:t>
            </w:r>
            <w:r w:rsidR="0067228C" w:rsidRPr="00C85A7F">
              <w:rPr>
                <w:szCs w:val="20"/>
              </w:rPr>
              <w:t xml:space="preserve">smernenie má záväzný charakter pri postupe </w:t>
            </w:r>
            <w:r w:rsidR="0008108B" w:rsidRPr="00C85A7F">
              <w:rPr>
                <w:szCs w:val="20"/>
              </w:rPr>
              <w:t>zriaďovania, aktualizácie a zmien užívateľských prístupov</w:t>
            </w:r>
            <w:r w:rsidR="00E7489A" w:rsidRPr="00C85A7F">
              <w:rPr>
                <w:szCs w:val="20"/>
              </w:rPr>
              <w:t xml:space="preserve"> </w:t>
            </w:r>
            <w:r w:rsidR="0008108B" w:rsidRPr="00C85A7F">
              <w:rPr>
                <w:szCs w:val="20"/>
              </w:rPr>
              <w:t>do SFC2014 pre používateľov z riadiacich orgánov, Centrálneho koordinačného orgánu</w:t>
            </w:r>
            <w:r w:rsidR="00460EC9">
              <w:rPr>
                <w:szCs w:val="20"/>
              </w:rPr>
              <w:t xml:space="preserve"> a</w:t>
            </w:r>
            <w:r w:rsidR="0008108B" w:rsidRPr="00C85A7F">
              <w:rPr>
                <w:szCs w:val="20"/>
              </w:rPr>
              <w:t> Stáleho zastúpenia SR pri EÚ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Počet príloh:</w:t>
            </w:r>
          </w:p>
          <w:p w:rsidR="0067228C" w:rsidRPr="00C85A7F" w:rsidRDefault="0067228C" w:rsidP="0062629C">
            <w:pPr>
              <w:rPr>
                <w:b/>
              </w:rPr>
            </w:pPr>
          </w:p>
          <w:p w:rsidR="0067228C" w:rsidRPr="00C85A7F" w:rsidRDefault="0067228C" w:rsidP="0062629C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063102" w:rsidP="0062629C">
            <w:pPr>
              <w:jc w:val="both"/>
              <w:rPr>
                <w:rStyle w:val="Textzstupnhosymbolu"/>
                <w:rFonts w:eastAsiaTheme="minorHAnsi"/>
              </w:rPr>
            </w:pPr>
            <w:sdt>
              <w:sdtPr>
                <w:rPr>
                  <w:color w:val="808080"/>
                </w:rPr>
                <w:alias w:val="Poradové číslo vzoru"/>
                <w:tag w:val="Poradové číslo vzoru"/>
                <w:id w:val="321319884"/>
                <w:placeholder>
                  <w:docPart w:val="57A30D2E086742A89334E264B1CB1B42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>
                <w:rPr>
                  <w:color w:val="auto"/>
                </w:rPr>
              </w:sdtEndPr>
              <w:sdtContent>
                <w:r w:rsidR="0008108B" w:rsidRPr="00C85A7F">
                  <w:t>1</w:t>
                </w:r>
              </w:sdtContent>
            </w:sdt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Dátum vydania: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customXmlDelRangeStart w:id="7" w:author="Adriana Giménez" w:date="2018-12-03T10:24:00Z"/>
        <w:sdt>
          <w:sdtPr>
            <w:rPr>
              <w:szCs w:val="20"/>
            </w:rPr>
            <w:id w:val="88820667"/>
            <w:placeholder>
              <w:docPart w:val="EE66028A05AE45A9B2B3D86D153A15BD"/>
            </w:placeholder>
            <w:date w:fullDate="2018-12-03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customXmlDelRangeEnd w:id="7"/>
            <w:tc>
              <w:tcPr>
                <w:tcW w:w="6696" w:type="dxa"/>
                <w:shd w:val="clear" w:color="auto" w:fill="C2D69B" w:themeFill="accent3" w:themeFillTint="99"/>
              </w:tcPr>
              <w:p w:rsidR="0067228C" w:rsidRPr="00061B06" w:rsidRDefault="003F74D0" w:rsidP="00C0579A">
                <w:pPr>
                  <w:jc w:val="both"/>
                  <w:rPr>
                    <w:szCs w:val="20"/>
                  </w:rPr>
                </w:pPr>
                <w:del w:id="8" w:author="Adriana Giménez" w:date="2018-11-14T14:57:00Z">
                  <w:r w:rsidDel="00011D3C">
                    <w:rPr>
                      <w:szCs w:val="20"/>
                    </w:rPr>
                    <w:delText>01.12.2017</w:delText>
                  </w:r>
                </w:del>
                <w:ins w:id="9" w:author="Adriana Giménez" w:date="2018-12-03T10:24:00Z">
                  <w:r w:rsidR="00C0579A">
                    <w:rPr>
                      <w:szCs w:val="20"/>
                    </w:rPr>
                    <w:t>03.12.2018</w:t>
                  </w:r>
                </w:ins>
              </w:p>
            </w:tc>
            <w:customXmlDelRangeStart w:id="10" w:author="Adriana Giménez" w:date="2018-12-03T10:24:00Z"/>
          </w:sdtContent>
        </w:sdt>
        <w:customXmlDelRangeEnd w:id="10"/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Dátum účinnosti: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2DADB45EB2AA45BF86BAFE2F8A51AAAE"/>
            </w:placeholder>
            <w:date w:fullDate="2018-12-03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C2D69B" w:themeFill="accent3" w:themeFillTint="99"/>
              </w:tcPr>
              <w:p w:rsidR="0067228C" w:rsidRPr="00061B06" w:rsidRDefault="003F74D0" w:rsidP="003964C8">
                <w:pPr>
                  <w:jc w:val="both"/>
                  <w:rPr>
                    <w:szCs w:val="20"/>
                  </w:rPr>
                </w:pPr>
                <w:del w:id="11" w:author="Adriana Giménez" w:date="2018-11-14T14:57:00Z">
                  <w:r w:rsidDel="00011D3C">
                    <w:rPr>
                      <w:szCs w:val="20"/>
                    </w:rPr>
                    <w:delText>01.12.2017</w:delText>
                  </w:r>
                </w:del>
                <w:ins w:id="12" w:author="Adriana Giménez" w:date="2018-11-30T10:04:00Z">
                  <w:r w:rsidR="00FA1E21">
                    <w:rPr>
                      <w:szCs w:val="20"/>
                    </w:rPr>
                    <w:t>03.12.2018</w:t>
                  </w:r>
                </w:ins>
              </w:p>
            </w:tc>
          </w:sdtContent>
        </w:sdt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062FB4" w:rsidP="0062629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Ing. </w:t>
            </w:r>
            <w:r w:rsidR="007B5D8D">
              <w:rPr>
                <w:szCs w:val="20"/>
              </w:rPr>
              <w:t>Ján Bačko</w:t>
            </w:r>
          </w:p>
          <w:p w:rsidR="0067228C" w:rsidRPr="00C85A7F" w:rsidRDefault="007B5D8D" w:rsidP="0062629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riaditeľ odboru riadenia IT projektov</w:t>
            </w:r>
          </w:p>
        </w:tc>
      </w:tr>
    </w:tbl>
    <w:p w:rsidR="0067228C" w:rsidRPr="00C85A7F" w:rsidRDefault="0067228C" w:rsidP="0067228C">
      <w:pPr>
        <w:rPr>
          <w:sz w:val="20"/>
          <w:szCs w:val="20"/>
        </w:rPr>
      </w:pPr>
    </w:p>
    <w:bookmarkStart w:id="13" w:name="_Toc404872120" w:displacedByCustomXml="next"/>
    <w:bookmarkStart w:id="14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070BCB" w:rsidRDefault="00070BCB" w:rsidP="00416890">
          <w:pPr>
            <w:pStyle w:val="Hlavikaobsahu"/>
            <w:tabs>
              <w:tab w:val="right" w:pos="9072"/>
            </w:tabs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</w:rPr>
          </w:pPr>
        </w:p>
        <w:p w:rsidR="0067228C" w:rsidRPr="007714D1" w:rsidRDefault="0067228C" w:rsidP="00683388">
          <w:pPr>
            <w:spacing w:before="120" w:after="120"/>
            <w:jc w:val="both"/>
            <w:rPr>
              <w:szCs w:val="36"/>
            </w:rPr>
          </w:pPr>
          <w:r w:rsidRPr="00683388">
            <w:rPr>
              <w:b/>
              <w:color w:val="365F91" w:themeColor="accent1" w:themeShade="BF"/>
              <w:sz w:val="36"/>
              <w:szCs w:val="36"/>
            </w:rPr>
            <w:t>Obsah</w:t>
          </w:r>
        </w:p>
        <w:p w:rsidR="0067228C" w:rsidRPr="00C85A7F" w:rsidRDefault="00C22A77" w:rsidP="00683388">
          <w:pPr>
            <w:tabs>
              <w:tab w:val="left" w:pos="2731"/>
            </w:tabs>
          </w:pPr>
          <w:r>
            <w:tab/>
          </w:r>
        </w:p>
        <w:p w:rsidR="00416890" w:rsidRDefault="0067228C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C85A7F">
            <w:fldChar w:fldCharType="begin"/>
          </w:r>
          <w:r w:rsidRPr="00C85A7F">
            <w:instrText xml:space="preserve"> TOC \o "1-5" \h \z \u </w:instrText>
          </w:r>
          <w:r w:rsidRPr="00C85A7F">
            <w:fldChar w:fldCharType="separate"/>
          </w:r>
          <w:hyperlink w:anchor="_Toc491873838" w:history="1">
            <w:r w:rsidR="00416890" w:rsidRPr="00022E82">
              <w:rPr>
                <w:rStyle w:val="Hypertextovprepojenie"/>
                <w:noProof/>
              </w:rPr>
              <w:t>1.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Úvod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_Toc491873838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2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063102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39" w:history="1">
            <w:r w:rsidR="00416890" w:rsidRPr="00022E82">
              <w:rPr>
                <w:rStyle w:val="Hypertextovprepojenie"/>
                <w:noProof/>
              </w:rPr>
              <w:t>2.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Základné informácie o SFC2014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_Toc491873839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2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063102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0" w:history="1">
            <w:r w:rsidR="00416890" w:rsidRPr="00022E82">
              <w:rPr>
                <w:rStyle w:val="Hypertextovprepojenie"/>
                <w:noProof/>
              </w:rPr>
              <w:t>3.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Funkcia MS Liaison, zástupca MS Liaison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_Toc491873840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3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063102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1" w:history="1">
            <w:r w:rsidR="00416890" w:rsidRPr="00022E82">
              <w:rPr>
                <w:rStyle w:val="Hypertextovprepojenie"/>
                <w:noProof/>
              </w:rPr>
              <w:t>4.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Žiadosti o prístup do SFC2014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_Toc491873841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4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063102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2" w:history="1">
            <w:r w:rsidR="00416890" w:rsidRPr="00022E82">
              <w:rPr>
                <w:rStyle w:val="Hypertextovprepojenie"/>
                <w:noProof/>
              </w:rPr>
              <w:t>4.1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Žiadosť o zriadenie nového prístupu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_Toc491873842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4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063102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3" w:history="1">
            <w:r w:rsidR="00416890" w:rsidRPr="00022E82">
              <w:rPr>
                <w:rStyle w:val="Hypertextovprepojenie"/>
                <w:noProof/>
              </w:rPr>
              <w:t>4.2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Žiadosť o zmenu prístupu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_Toc491873843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5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063102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4" w:history="1">
            <w:r w:rsidR="00416890" w:rsidRPr="00022E82">
              <w:rPr>
                <w:rStyle w:val="Hypertextovprepojenie"/>
                <w:noProof/>
              </w:rPr>
              <w:t>4.2.1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Žiadosť o zmenu v roliach a oprávneniach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_Toc491873844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5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063102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5" w:history="1">
            <w:r w:rsidR="00416890" w:rsidRPr="00022E82">
              <w:rPr>
                <w:rStyle w:val="Hypertextovprepojenie"/>
                <w:noProof/>
              </w:rPr>
              <w:t>4.2.2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Žiadosť o zmenu kontaktných údajov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_Toc491873845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5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063102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6" w:history="1">
            <w:r w:rsidR="00416890" w:rsidRPr="00022E82">
              <w:rPr>
                <w:rStyle w:val="Hypertextovprepojenie"/>
                <w:noProof/>
              </w:rPr>
              <w:t>4.3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Zrušenie prístupu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_Toc491873846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5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063102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7" w:history="1">
            <w:r w:rsidR="00416890" w:rsidRPr="00022E82">
              <w:rPr>
                <w:rStyle w:val="Hypertextovprepojenie"/>
                <w:noProof/>
              </w:rPr>
              <w:t>4.4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Postup pre používateľov v rámci CKO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_Toc491873847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5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063102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8" w:history="1">
            <w:r w:rsidR="00416890" w:rsidRPr="00022E82">
              <w:rPr>
                <w:rStyle w:val="Hypertextovprepojenie"/>
                <w:noProof/>
              </w:rPr>
              <w:t>5.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Prihlásenie do SFC2014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_Toc491873848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6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063102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9" w:history="1">
            <w:r w:rsidR="00416890" w:rsidRPr="00022E82">
              <w:rPr>
                <w:rStyle w:val="Hypertextovprepojenie"/>
                <w:noProof/>
              </w:rPr>
              <w:t>6.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Strata hesla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_Toc491873849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6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063102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0" w:history="1">
            <w:r w:rsidR="00416890" w:rsidRPr="00022E82">
              <w:rPr>
                <w:rStyle w:val="Hypertextovprepojenie"/>
                <w:noProof/>
              </w:rPr>
              <w:t>7.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Povinnosti jednotlivých subjektov v oblasti správy prístupov a povinnosti používateľov SFC2014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_Toc491873850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6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063102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1" w:history="1">
            <w:r w:rsidR="00416890" w:rsidRPr="00022E82">
              <w:rPr>
                <w:rStyle w:val="Hypertextovprepojenie"/>
                <w:noProof/>
              </w:rPr>
              <w:t>7.1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Úroveň MSL / MSLd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_Toc491873851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6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063102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2" w:history="1">
            <w:r w:rsidR="00416890" w:rsidRPr="00022E82">
              <w:rPr>
                <w:rStyle w:val="Hypertextovprepojenie"/>
                <w:noProof/>
              </w:rPr>
              <w:t>7.2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Úroveň rezortnej kontaktnej osoby pre SFC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_Toc491873852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6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063102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3" w:history="1">
            <w:r w:rsidR="00416890" w:rsidRPr="00022E82">
              <w:rPr>
                <w:rStyle w:val="Hypertextovprepojenie"/>
                <w:noProof/>
              </w:rPr>
              <w:t>7.3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Úroveň koncového používateľa SFC2014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_Toc491873853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7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063102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4" w:history="1">
            <w:r w:rsidR="00416890" w:rsidRPr="00022E82">
              <w:rPr>
                <w:rStyle w:val="Hypertextovprepojenie"/>
                <w:noProof/>
              </w:rPr>
              <w:t>8 Zoznam príloh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_Toc491873854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8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67228C" w:rsidRPr="00C85A7F" w:rsidRDefault="0067228C" w:rsidP="00062FB4">
          <w:r w:rsidRPr="00C85A7F">
            <w:fldChar w:fldCharType="end"/>
          </w:r>
        </w:p>
      </w:sdtContent>
    </w:sdt>
    <w:p w:rsidR="00827732" w:rsidRPr="00C85A7F" w:rsidRDefault="00827732">
      <w:pPr>
        <w:spacing w:after="200" w:line="276" w:lineRule="auto"/>
        <w:rPr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6"/>
        </w:rPr>
      </w:pPr>
      <w:bookmarkStart w:id="15" w:name="_Toc417905935"/>
      <w:bookmarkEnd w:id="14"/>
      <w:bookmarkEnd w:id="13"/>
      <w:r w:rsidRPr="00C85A7F">
        <w:br w:type="page"/>
      </w:r>
    </w:p>
    <w:p w:rsidR="0067228C" w:rsidRPr="00C85A7F" w:rsidRDefault="0067228C" w:rsidP="00DD37CE">
      <w:pPr>
        <w:pStyle w:val="Nadpis1"/>
      </w:pPr>
      <w:bookmarkStart w:id="16" w:name="_Toc491873838"/>
      <w:r w:rsidRPr="00C85A7F">
        <w:lastRenderedPageBreak/>
        <w:t>Úvod</w:t>
      </w:r>
      <w:bookmarkEnd w:id="15"/>
      <w:bookmarkEnd w:id="16"/>
    </w:p>
    <w:p w:rsidR="0008108B" w:rsidRPr="00C85A7F" w:rsidRDefault="0008108B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C85A7F">
        <w:t>Usmernenie upravuje spôsob spravovania prístupových práv do systému SFC2014 v programovom období 2014 – 2020 pre používateľov SFC2014 na riadiacich orgánoch (ďalej aj „RO“), Centrálnom koordinačnom orgáne (ďalej aj „CKO“)</w:t>
      </w:r>
      <w:ins w:id="17" w:author="Adriana Giménez" w:date="2018-11-14T15:18:00Z">
        <w:r w:rsidR="006C7870">
          <w:t xml:space="preserve">, </w:t>
        </w:r>
      </w:ins>
      <w:del w:id="18" w:author="Adriana Giménez" w:date="2018-11-14T15:18:00Z">
        <w:r w:rsidR="00A13CB9" w:rsidDel="006C7870">
          <w:delText xml:space="preserve"> a</w:delText>
        </w:r>
        <w:r w:rsidRPr="00C85A7F" w:rsidDel="006C7870">
          <w:delText xml:space="preserve"> </w:delText>
        </w:r>
      </w:del>
      <w:r w:rsidRPr="00C85A7F">
        <w:t xml:space="preserve">Sekcii európskych záležitostí </w:t>
      </w:r>
      <w:proofErr w:type="spellStart"/>
      <w:r w:rsidRPr="00C85A7F">
        <w:t>MZVaEZ</w:t>
      </w:r>
      <w:proofErr w:type="spellEnd"/>
      <w:r w:rsidRPr="00C85A7F">
        <w:t xml:space="preserve"> SR – Stál</w:t>
      </w:r>
      <w:r w:rsidR="002A05CB">
        <w:t>om</w:t>
      </w:r>
      <w:r w:rsidRPr="00C85A7F">
        <w:t xml:space="preserve"> zastúpen</w:t>
      </w:r>
      <w:r w:rsidR="002A05CB">
        <w:t>í</w:t>
      </w:r>
      <w:r w:rsidRPr="00C85A7F">
        <w:t xml:space="preserve"> SR pri EÚ (ďalej aj „SZ SR pri EÚ“)</w:t>
      </w:r>
      <w:ins w:id="19" w:author="Adriana Giménez" w:date="2018-11-14T15:18:00Z">
        <w:r w:rsidR="006C7870">
          <w:t xml:space="preserve">, Najvyššom kontrolnom úrade SR (NKÚ) a </w:t>
        </w:r>
        <w:r w:rsidR="006C7870">
          <w:rPr>
            <w:szCs w:val="20"/>
          </w:rPr>
          <w:t>Koordinačnom orgáne pre finančné nástroje.</w:t>
        </w:r>
      </w:ins>
      <w:del w:id="20" w:author="Adriana Giménez" w:date="2018-11-14T15:18:00Z">
        <w:r w:rsidR="00DE5E49" w:rsidRPr="00C85A7F" w:rsidDel="006C7870">
          <w:delText>.</w:delText>
        </w:r>
      </w:del>
    </w:p>
    <w:p w:rsidR="006E3BE0" w:rsidRDefault="006E3BE0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C85A7F">
        <w:t>Usmernenie sa vydáva s cieľom zabezpečiť v podmienkach SR plnenie ustanovení čl. 3 Vykonávacieho nariadenia Komisie (EÚ) č. 184/2014, ktorým sa stanovujú pravidlá a podmienky uplatniteľné na systém elektronickej výmeny údajov medzi členskými štátmi a Komisiou</w:t>
      </w:r>
      <w:r w:rsidRPr="00C85A7F">
        <w:rPr>
          <w:rStyle w:val="Odkaznapoznmkupodiarou"/>
          <w:rFonts w:eastAsiaTheme="majorEastAsia"/>
        </w:rPr>
        <w:footnoteReference w:id="1"/>
      </w:r>
      <w:r w:rsidRPr="00C85A7F">
        <w:t>.</w:t>
      </w:r>
    </w:p>
    <w:p w:rsidR="00A13CB9" w:rsidRDefault="00F56A5A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C85A7F">
        <w:t>Usmernenie je určené pre rezortné kontaktné osoby pre SFC</w:t>
      </w:r>
      <w:r w:rsidRPr="00C85A7F">
        <w:rPr>
          <w:rStyle w:val="Odkaznapoznmkupodiarou"/>
        </w:rPr>
        <w:footnoteReference w:id="2"/>
      </w:r>
      <w:r w:rsidRPr="00C85A7F">
        <w:t xml:space="preserve"> a pre používateľov s</w:t>
      </w:r>
      <w:r w:rsidR="00061B06">
        <w:t> </w:t>
      </w:r>
      <w:r w:rsidRPr="00C85A7F">
        <w:t xml:space="preserve">prístupom do SFC2014 na RO, CKO a SZ SR pri EÚ. </w:t>
      </w:r>
    </w:p>
    <w:p w:rsidR="00F56A5A" w:rsidRPr="00C85A7F" w:rsidRDefault="00F56A5A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C85A7F">
        <w:t>Iné subjekty, ako tie, ktorým je usmernenie určené, môžu text usmernenia, alebo jeho časti, použiť iba s predchádzajúcim písomným súhlaso</w:t>
      </w:r>
      <w:r>
        <w:t xml:space="preserve">m Úradu podpredsedu vlády </w:t>
      </w:r>
      <w:r w:rsidR="008F53F4">
        <w:t>SR</w:t>
      </w:r>
      <w:r>
        <w:t xml:space="preserve"> pre investície a informatizáciu (ďalej len „ÚPPVII“)</w:t>
      </w:r>
      <w:r w:rsidRPr="00C85A7F">
        <w:t>.</w:t>
      </w:r>
    </w:p>
    <w:p w:rsidR="0067228C" w:rsidRPr="00C85A7F" w:rsidRDefault="0008108B" w:rsidP="00DD37CE">
      <w:pPr>
        <w:pStyle w:val="Nadpis1"/>
      </w:pPr>
      <w:bookmarkStart w:id="23" w:name="_Toc491873839"/>
      <w:r w:rsidRPr="00C85A7F">
        <w:t>Základné informácie o SFC2014</w:t>
      </w:r>
      <w:bookmarkEnd w:id="23"/>
    </w:p>
    <w:p w:rsidR="0008108B" w:rsidRPr="00C85A7F" w:rsidRDefault="0008108B" w:rsidP="00683388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</w:pPr>
      <w:bookmarkStart w:id="24" w:name="_Toc414266826"/>
      <w:bookmarkStart w:id="25" w:name="_Toc417905937"/>
      <w:r w:rsidRPr="00C85A7F">
        <w:t>Článok 74(4) Nariadenia Európskeho parlamentu a Rady (EÚ) č. 1303/2013</w:t>
      </w:r>
      <w:r w:rsidR="002A05CB">
        <w:t>,</w:t>
      </w:r>
      <w:r w:rsidRPr="00C85A7F">
        <w:t xml:space="preserve"> ktorým sa ustanovujú spoločné a všeobecné ustanovenia o ERDF, ESF, KF, EAFRD, EMFF</w:t>
      </w:r>
      <w:r w:rsidR="006E3BE0" w:rsidRPr="00C85A7F">
        <w:rPr>
          <w:rStyle w:val="Odkaznapoznmkupodiarou"/>
        </w:rPr>
        <w:footnoteReference w:id="3"/>
      </w:r>
      <w:r w:rsidR="002A05CB">
        <w:t>,</w:t>
      </w:r>
      <w:r w:rsidRPr="00C85A7F">
        <w:t xml:space="preserve"> ukladá členskému štátu povinnosť uskutočňovať všetky oficiálne výmeny informácií a dokumentov s Európskou komisiou (ďalej aj „EK“) pomocou systému pre elektronickú výmenu údajov</w:t>
      </w:r>
      <w:r w:rsidR="006E3BE0" w:rsidRPr="00C85A7F">
        <w:rPr>
          <w:rStyle w:val="Odkaznapoznmkupodiarou"/>
        </w:rPr>
        <w:footnoteReference w:id="4"/>
      </w:r>
      <w:r w:rsidRPr="00C85A7F">
        <w:t xml:space="preserve">.  </w:t>
      </w:r>
    </w:p>
    <w:p w:rsidR="0008108B" w:rsidRPr="00C85A7F" w:rsidRDefault="0008108B" w:rsidP="00683388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</w:pPr>
      <w:r w:rsidRPr="00C85A7F">
        <w:rPr>
          <w:b/>
        </w:rPr>
        <w:t xml:space="preserve">SFC2014 </w:t>
      </w:r>
      <w:r w:rsidR="006E3BE0" w:rsidRPr="00C85A7F">
        <w:rPr>
          <w:b/>
        </w:rPr>
        <w:t>–</w:t>
      </w:r>
      <w:r w:rsidRPr="00C85A7F">
        <w:rPr>
          <w:b/>
        </w:rPr>
        <w:t xml:space="preserve"> Systém</w:t>
      </w:r>
      <w:r w:rsidR="006E3BE0" w:rsidRPr="00C85A7F">
        <w:rPr>
          <w:b/>
        </w:rPr>
        <w:t xml:space="preserve"> </w:t>
      </w:r>
      <w:r w:rsidRPr="00C85A7F">
        <w:rPr>
          <w:b/>
        </w:rPr>
        <w:t>riadenia fondov Európskeho spoločenstva 2014 – 2020</w:t>
      </w:r>
      <w:r w:rsidRPr="00C85A7F">
        <w:t xml:space="preserve"> (</w:t>
      </w:r>
      <w:proofErr w:type="spellStart"/>
      <w:r w:rsidRPr="00C85A7F">
        <w:t>System</w:t>
      </w:r>
      <w:proofErr w:type="spellEnd"/>
      <w:r w:rsidRPr="00C85A7F">
        <w:t xml:space="preserve"> </w:t>
      </w:r>
      <w:proofErr w:type="spellStart"/>
      <w:r w:rsidRPr="00C85A7F">
        <w:t>for</w:t>
      </w:r>
      <w:proofErr w:type="spellEnd"/>
      <w:r w:rsidRPr="00C85A7F">
        <w:t xml:space="preserve"> </w:t>
      </w:r>
      <w:proofErr w:type="spellStart"/>
      <w:r w:rsidRPr="00C85A7F">
        <w:t>Fund</w:t>
      </w:r>
      <w:proofErr w:type="spellEnd"/>
      <w:r w:rsidRPr="00C85A7F">
        <w:t xml:space="preserve"> </w:t>
      </w:r>
      <w:proofErr w:type="spellStart"/>
      <w:r w:rsidRPr="00C85A7F">
        <w:t>Management</w:t>
      </w:r>
      <w:proofErr w:type="spellEnd"/>
      <w:r w:rsidRPr="00C85A7F">
        <w:t xml:space="preserve"> in </w:t>
      </w:r>
      <w:proofErr w:type="spellStart"/>
      <w:r w:rsidRPr="00C85A7F">
        <w:t>the</w:t>
      </w:r>
      <w:proofErr w:type="spellEnd"/>
      <w:r w:rsidRPr="00C85A7F">
        <w:t xml:space="preserve"> </w:t>
      </w:r>
      <w:proofErr w:type="spellStart"/>
      <w:r w:rsidRPr="00C85A7F">
        <w:t>European</w:t>
      </w:r>
      <w:proofErr w:type="spellEnd"/>
      <w:r w:rsidRPr="00C85A7F">
        <w:t xml:space="preserve"> </w:t>
      </w:r>
      <w:proofErr w:type="spellStart"/>
      <w:r w:rsidRPr="00C85A7F">
        <w:t>Community</w:t>
      </w:r>
      <w:proofErr w:type="spellEnd"/>
      <w:r w:rsidRPr="00C85A7F">
        <w:t xml:space="preserve"> 2014 – 2020) je elektronický systém vyvinutý a spravovaný Európskou komisiou, ktorého cieľom je umožniť bezpečnú komunikáciu a oficiálnu výmenu dát a dokumentov medzi členským štátom a EK v programovom období 2014 – 2020</w:t>
      </w:r>
      <w:r w:rsidR="006E3BE0" w:rsidRPr="00C85A7F">
        <w:rPr>
          <w:rStyle w:val="Odkaznapoznmkupodiarou"/>
        </w:rPr>
        <w:footnoteReference w:id="5"/>
      </w:r>
      <w:r w:rsidRPr="00C85A7F">
        <w:t xml:space="preserve">. </w:t>
      </w:r>
    </w:p>
    <w:p w:rsidR="0008108B" w:rsidRPr="00C85A7F" w:rsidRDefault="0008108B" w:rsidP="00683388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</w:pPr>
      <w:r w:rsidRPr="00C85A7F">
        <w:t xml:space="preserve">Zadávanie a odosielanie údajov je v súčasnosti zatiaľ možné len priamo do aplikácie SFC2014. </w:t>
      </w:r>
    </w:p>
    <w:p w:rsidR="00820943" w:rsidRPr="00C85A7F" w:rsidRDefault="00820943" w:rsidP="00DD37CE">
      <w:pPr>
        <w:pStyle w:val="Nadpis1"/>
      </w:pPr>
      <w:bookmarkStart w:id="28" w:name="_Toc491873840"/>
      <w:bookmarkEnd w:id="24"/>
      <w:bookmarkEnd w:id="25"/>
      <w:r w:rsidRPr="00C85A7F">
        <w:lastRenderedPageBreak/>
        <w:t xml:space="preserve">Funkcia MS </w:t>
      </w:r>
      <w:proofErr w:type="spellStart"/>
      <w:r w:rsidRPr="00C85A7F">
        <w:t>Liaison</w:t>
      </w:r>
      <w:proofErr w:type="spellEnd"/>
      <w:r w:rsidRPr="00C85A7F">
        <w:t xml:space="preserve">, zástupca MS </w:t>
      </w:r>
      <w:proofErr w:type="spellStart"/>
      <w:r w:rsidRPr="00C85A7F">
        <w:t>Liaison</w:t>
      </w:r>
      <w:bookmarkEnd w:id="28"/>
      <w:proofErr w:type="spellEnd"/>
    </w:p>
    <w:p w:rsidR="00820943" w:rsidRPr="00C85A7F" w:rsidRDefault="00820943" w:rsidP="00E556F2">
      <w:pPr>
        <w:pStyle w:val="Odsekzoznamu"/>
        <w:numPr>
          <w:ilvl w:val="0"/>
          <w:numId w:val="4"/>
        </w:numPr>
        <w:spacing w:before="120" w:after="120"/>
        <w:contextualSpacing w:val="0"/>
        <w:jc w:val="both"/>
      </w:pPr>
      <w:bookmarkStart w:id="29" w:name="_Toc414266827"/>
      <w:bookmarkStart w:id="30" w:name="_Toc417905938"/>
      <w:r w:rsidRPr="00C85A7F">
        <w:t xml:space="preserve">V súlade s čl. 3 (3) Vykonávacieho nariadenia Komisie č. 184/2014, členský štát nominuje svojho zástupcu (zástupcov) na výkon funkcie </w:t>
      </w:r>
      <w:r w:rsidRPr="00C85A7F">
        <w:rPr>
          <w:b/>
        </w:rPr>
        <w:t xml:space="preserve">MS </w:t>
      </w:r>
      <w:proofErr w:type="spellStart"/>
      <w:r w:rsidRPr="00C85A7F">
        <w:rPr>
          <w:b/>
        </w:rPr>
        <w:t>Liaison</w:t>
      </w:r>
      <w:proofErr w:type="spellEnd"/>
      <w:r w:rsidRPr="00C85A7F">
        <w:t xml:space="preserve"> (ďalej </w:t>
      </w:r>
      <w:r w:rsidR="008F53F4">
        <w:t>aj</w:t>
      </w:r>
      <w:r w:rsidR="008F53F4" w:rsidRPr="00C85A7F">
        <w:t xml:space="preserve"> </w:t>
      </w:r>
      <w:r w:rsidRPr="00C85A7F">
        <w:t>„MSL“), resp. zástupcu MSL (</w:t>
      </w:r>
      <w:proofErr w:type="spellStart"/>
      <w:r w:rsidR="00827732" w:rsidRPr="00C85A7F">
        <w:rPr>
          <w:b/>
        </w:rPr>
        <w:t>deputy</w:t>
      </w:r>
      <w:proofErr w:type="spellEnd"/>
      <w:r w:rsidR="00827732" w:rsidRPr="00C85A7F">
        <w:rPr>
          <w:b/>
        </w:rPr>
        <w:t xml:space="preserve"> MS </w:t>
      </w:r>
      <w:proofErr w:type="spellStart"/>
      <w:r w:rsidR="00827732" w:rsidRPr="00C85A7F">
        <w:rPr>
          <w:b/>
        </w:rPr>
        <w:t>Liaison</w:t>
      </w:r>
      <w:proofErr w:type="spellEnd"/>
      <w:r w:rsidR="00827732" w:rsidRPr="00C85A7F">
        <w:t xml:space="preserve"> – </w:t>
      </w:r>
      <w:r w:rsidRPr="00C85A7F">
        <w:t xml:space="preserve">ďalej </w:t>
      </w:r>
      <w:r w:rsidR="008F53F4">
        <w:t>aj</w:t>
      </w:r>
      <w:r w:rsidR="008F53F4" w:rsidRPr="00C85A7F">
        <w:t xml:space="preserve"> </w:t>
      </w:r>
      <w:r w:rsidRPr="00C85A7F">
        <w:t>„</w:t>
      </w:r>
      <w:proofErr w:type="spellStart"/>
      <w:r w:rsidRPr="00C85A7F">
        <w:t>MSLd</w:t>
      </w:r>
      <w:proofErr w:type="spellEnd"/>
      <w:r w:rsidRPr="00C85A7F">
        <w:t>“), ako osoby zodpovednej za správu prístupových práv k systému SFC2014. V zmysle uvedeného článku, MSL</w:t>
      </w:r>
      <w:r w:rsidR="001E44D1">
        <w:t xml:space="preserve"> </w:t>
      </w:r>
      <w:r w:rsidR="002A05CB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</w:t>
      </w:r>
      <w:r w:rsidR="002A05CB">
        <w:t>plní</w:t>
      </w:r>
      <w:r w:rsidRPr="00C85A7F">
        <w:t xml:space="preserve"> v programovom období 2014 – 2020 nasledovné úlohy: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a) identifik</w:t>
      </w:r>
      <w:r w:rsidR="002A05CB">
        <w:t>uje</w:t>
      </w:r>
      <w:r w:rsidRPr="00C85A7F">
        <w:t xml:space="preserve"> používateľov požadujúcich prístup a preveriť, že títo používatelia sú zamestnanci organizácie;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b) inform</w:t>
      </w:r>
      <w:r w:rsidR="002A05CB">
        <w:t xml:space="preserve">uje </w:t>
      </w:r>
      <w:r w:rsidRPr="00C85A7F">
        <w:t xml:space="preserve">používateľov o ich povinnostiach s cieľom chrániť bezpečnosť systému;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c) over</w:t>
      </w:r>
      <w:r w:rsidR="002A05CB">
        <w:t>uje</w:t>
      </w:r>
      <w:r w:rsidRPr="00C85A7F">
        <w:t xml:space="preserve"> nárok používateľov na požadovanú úroveň oprávnenia vo vzťahu k ich úlohám a ich hierarchickému postaveniu;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 xml:space="preserve">d) </w:t>
      </w:r>
      <w:r w:rsidR="002A05CB" w:rsidRPr="00C85A7F">
        <w:t>požad</w:t>
      </w:r>
      <w:r w:rsidR="002A05CB">
        <w:t xml:space="preserve">uje </w:t>
      </w:r>
      <w:r w:rsidRPr="00C85A7F">
        <w:t xml:space="preserve">ukončenie prístupových práv, ak už tieto prístupové práva nie sú potrebné alebo odôvodnené;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e) bezodkladne nahlas</w:t>
      </w:r>
      <w:r w:rsidR="002A05CB">
        <w:t>uje</w:t>
      </w:r>
      <w:r w:rsidRPr="00C85A7F">
        <w:t xml:space="preserve"> podozrivé udalosti, ktoré by mohli ohroziť bezpečnosť systému;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f) zabezpeč</w:t>
      </w:r>
      <w:r w:rsidR="002A05CB">
        <w:t>uje</w:t>
      </w:r>
      <w:r w:rsidRPr="00C85A7F">
        <w:t xml:space="preserve"> trvalú presnosť identifikačných údajov používateľov prostredníctvom hlásenia akýchkoľvek zmien;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 xml:space="preserve">g) </w:t>
      </w:r>
      <w:r w:rsidR="002A05CB" w:rsidRPr="00C85A7F">
        <w:t>pri</w:t>
      </w:r>
      <w:r w:rsidR="002A05CB">
        <w:t xml:space="preserve">jíma </w:t>
      </w:r>
      <w:r w:rsidRPr="00C85A7F">
        <w:t xml:space="preserve">potrebné opatrenia zamerané na ochranu údajov a obchodného tajomstva v súlade s pravidlami Únie a vnútroštátnymi pravidlami; </w:t>
      </w:r>
    </w:p>
    <w:p w:rsidR="00820943" w:rsidRPr="00C85A7F" w:rsidRDefault="00820943" w:rsidP="00627DC5">
      <w:pPr>
        <w:pStyle w:val="Odsekzoznamu"/>
        <w:spacing w:before="120" w:after="120"/>
        <w:ind w:left="709"/>
        <w:jc w:val="both"/>
      </w:pPr>
      <w:r w:rsidRPr="00C85A7F">
        <w:t xml:space="preserve">h) </w:t>
      </w:r>
      <w:r w:rsidR="002A05CB" w:rsidRPr="00C85A7F">
        <w:t>inform</w:t>
      </w:r>
      <w:r w:rsidR="002A05CB">
        <w:t>uje</w:t>
      </w:r>
      <w:r w:rsidR="002A05CB" w:rsidRPr="00C85A7F">
        <w:t xml:space="preserve"> </w:t>
      </w:r>
      <w:r w:rsidRPr="00C85A7F">
        <w:t xml:space="preserve">Komisiu o akýchkoľvek zmenách ovplyvňujúcich schopnosť orgánov členských štátov alebo používateľov systému SFC2014 vykonávať povinnosti uvedené v odseku 1 tohto nariadenia alebo ich osobnú schopnosť vykonávať povinnosti uvedené v písmenách a) – g). </w:t>
      </w:r>
      <w:r w:rsidRPr="00C85A7F">
        <w:cr/>
      </w:r>
    </w:p>
    <w:p w:rsidR="00820943" w:rsidRPr="00C85A7F" w:rsidRDefault="00820943" w:rsidP="00E556F2">
      <w:pPr>
        <w:pStyle w:val="Odsekzoznamu"/>
        <w:numPr>
          <w:ilvl w:val="0"/>
          <w:numId w:val="4"/>
        </w:numPr>
        <w:spacing w:before="120" w:after="120"/>
        <w:contextualSpacing w:val="0"/>
        <w:jc w:val="both"/>
      </w:pPr>
      <w:r w:rsidRPr="00C85A7F">
        <w:t>Funkciu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pre správu prístupových práv za používateľov na RO, CKO</w:t>
      </w:r>
      <w:r w:rsidR="000C3A52">
        <w:t xml:space="preserve">, </w:t>
      </w:r>
      <w:r w:rsidRPr="00C85A7F">
        <w:t>SZ SR pri EÚ</w:t>
      </w:r>
      <w:ins w:id="31" w:author="Adriana Giménez" w:date="2018-11-14T15:17:00Z">
        <w:r w:rsidR="006C7870">
          <w:t xml:space="preserve">, </w:t>
        </w:r>
      </w:ins>
      <w:del w:id="32" w:author="Adriana Giménez" w:date="2018-11-14T15:17:00Z">
        <w:r w:rsidRPr="00C85A7F" w:rsidDel="006C7870">
          <w:delText xml:space="preserve"> </w:delText>
        </w:r>
        <w:r w:rsidR="000C3A52" w:rsidDel="006C7870">
          <w:delText>a </w:delText>
        </w:r>
      </w:del>
      <w:r w:rsidR="000C3A52">
        <w:t xml:space="preserve">NKÚ </w:t>
      </w:r>
      <w:ins w:id="33" w:author="Adriana Giménez" w:date="2018-11-14T15:17:00Z">
        <w:r w:rsidR="006C7870">
          <w:t xml:space="preserve">a </w:t>
        </w:r>
      </w:ins>
      <w:ins w:id="34" w:author="Adriana Giménez" w:date="2018-11-14T15:18:00Z">
        <w:r w:rsidR="006C7870">
          <w:rPr>
            <w:szCs w:val="20"/>
          </w:rPr>
          <w:t>Koordinačný orgán pre finančné nástroje</w:t>
        </w:r>
        <w:r w:rsidR="006C7870" w:rsidRPr="00C85A7F">
          <w:t xml:space="preserve"> </w:t>
        </w:r>
      </w:ins>
      <w:r w:rsidRPr="00C85A7F">
        <w:t xml:space="preserve">vykonávajú určení zamestnanci odboru </w:t>
      </w:r>
      <w:r w:rsidR="002A05CB">
        <w:t xml:space="preserve">riadenia </w:t>
      </w:r>
      <w:r w:rsidR="00005133">
        <w:t xml:space="preserve">IT </w:t>
      </w:r>
      <w:r w:rsidR="002A05CB">
        <w:t>projektov</w:t>
      </w:r>
      <w:r w:rsidR="00005133">
        <w:t xml:space="preserve"> v rámci </w:t>
      </w:r>
      <w:r w:rsidR="00715FBE">
        <w:t>ÚPPVII</w:t>
      </w:r>
      <w:r w:rsidRPr="00C85A7F">
        <w:t>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3"/>
        <w:gridCol w:w="1083"/>
        <w:gridCol w:w="2503"/>
        <w:gridCol w:w="2687"/>
      </w:tblGrid>
      <w:tr w:rsidR="00820943" w:rsidRPr="00C85A7F" w:rsidTr="00C85A7F">
        <w:tc>
          <w:tcPr>
            <w:tcW w:w="2409" w:type="dxa"/>
            <w:shd w:val="pct20" w:color="auto" w:fill="auto"/>
          </w:tcPr>
          <w:p w:rsidR="00820943" w:rsidRPr="00C85A7F" w:rsidRDefault="00820943" w:rsidP="0062629C">
            <w:r w:rsidRPr="00C85A7F">
              <w:t xml:space="preserve">Orgán s pôsobnosťou MSL / </w:t>
            </w:r>
            <w:proofErr w:type="spellStart"/>
            <w:r w:rsidRPr="00C85A7F">
              <w:t>MSLd</w:t>
            </w:r>
            <w:proofErr w:type="spellEnd"/>
          </w:p>
        </w:tc>
        <w:tc>
          <w:tcPr>
            <w:tcW w:w="993" w:type="dxa"/>
            <w:shd w:val="pct20" w:color="auto" w:fill="auto"/>
          </w:tcPr>
          <w:p w:rsidR="00820943" w:rsidRPr="00C85A7F" w:rsidRDefault="00820943" w:rsidP="0062629C">
            <w:r w:rsidRPr="00C85A7F">
              <w:t>Fond</w:t>
            </w:r>
          </w:p>
        </w:tc>
        <w:tc>
          <w:tcPr>
            <w:tcW w:w="2551" w:type="dxa"/>
            <w:shd w:val="pct20" w:color="auto" w:fill="auto"/>
          </w:tcPr>
          <w:p w:rsidR="00820943" w:rsidRPr="00C85A7F" w:rsidRDefault="00820943" w:rsidP="0062629C">
            <w:r w:rsidRPr="00C85A7F">
              <w:t>Orgány v gescii</w:t>
            </w:r>
          </w:p>
        </w:tc>
        <w:tc>
          <w:tcPr>
            <w:tcW w:w="2693" w:type="dxa"/>
            <w:shd w:val="pct20" w:color="auto" w:fill="auto"/>
          </w:tcPr>
          <w:p w:rsidR="00820943" w:rsidRPr="00C85A7F" w:rsidRDefault="00820943" w:rsidP="0062629C">
            <w:r w:rsidRPr="00C85A7F">
              <w:t xml:space="preserve">kontakt na MSL / </w:t>
            </w:r>
            <w:proofErr w:type="spellStart"/>
            <w:r w:rsidRPr="00C85A7F">
              <w:t>MSLd</w:t>
            </w:r>
            <w:proofErr w:type="spellEnd"/>
          </w:p>
        </w:tc>
      </w:tr>
      <w:tr w:rsidR="00820943" w:rsidRPr="00C85A7F" w:rsidTr="00C85A7F">
        <w:trPr>
          <w:trHeight w:val="709"/>
        </w:trPr>
        <w:tc>
          <w:tcPr>
            <w:tcW w:w="2409" w:type="dxa"/>
            <w:vAlign w:val="center"/>
          </w:tcPr>
          <w:p w:rsidR="00820943" w:rsidRPr="00C85A7F" w:rsidRDefault="00463E61" w:rsidP="00B6781C">
            <w:r>
              <w:t xml:space="preserve"> ÚPPVII</w:t>
            </w:r>
            <w:r w:rsidR="00820943" w:rsidRPr="00C85A7F">
              <w:t xml:space="preserve"> (CKO)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0943" w:rsidRPr="00C85A7F" w:rsidRDefault="00820943" w:rsidP="0062629C">
            <w:r w:rsidRPr="00C85A7F">
              <w:t>ESF</w:t>
            </w:r>
          </w:p>
          <w:p w:rsidR="00820943" w:rsidRPr="00C85A7F" w:rsidRDefault="00820943" w:rsidP="0062629C">
            <w:r w:rsidRPr="00C85A7F">
              <w:t>ERDF</w:t>
            </w:r>
          </w:p>
          <w:p w:rsidR="00820943" w:rsidRDefault="00820943" w:rsidP="0062629C">
            <w:r w:rsidRPr="00C85A7F">
              <w:t>KF</w:t>
            </w:r>
          </w:p>
          <w:p w:rsidR="004A3B2B" w:rsidRDefault="004A3B2B" w:rsidP="004A3B2B">
            <w:pPr>
              <w:contextualSpacing/>
            </w:pPr>
            <w:r>
              <w:t>YEI</w:t>
            </w:r>
            <w:r>
              <w:rPr>
                <w:rStyle w:val="Odkaznapoznmkupodiarou"/>
                <w:rFonts w:eastAsiaTheme="majorEastAsia"/>
              </w:rPr>
              <w:footnoteReference w:id="6"/>
            </w:r>
          </w:p>
          <w:p w:rsidR="004A3B2B" w:rsidRDefault="004A3B2B" w:rsidP="004A3B2B">
            <w:pPr>
              <w:contextualSpacing/>
            </w:pPr>
            <w:r>
              <w:t>EAFRD</w:t>
            </w:r>
            <w:r>
              <w:rPr>
                <w:rStyle w:val="Odkaznapoznmkupodiarou"/>
                <w:rFonts w:eastAsiaTheme="majorEastAsia"/>
              </w:rPr>
              <w:footnoteReference w:id="7"/>
            </w:r>
          </w:p>
          <w:p w:rsidR="004A3B2B" w:rsidRPr="00C85A7F" w:rsidRDefault="004A3B2B" w:rsidP="004A3B2B">
            <w:r>
              <w:t>EMFF</w:t>
            </w:r>
            <w:r>
              <w:rPr>
                <w:rStyle w:val="Odkaznapoznmkupodiarou"/>
                <w:rFonts w:eastAsiaTheme="majorEastAsia"/>
              </w:rPr>
              <w:footnoteReference w:id="8"/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20943" w:rsidRPr="00C85A7F" w:rsidRDefault="00820943" w:rsidP="0062629C">
            <w:r w:rsidRPr="00C85A7F">
              <w:t>CKO</w:t>
            </w:r>
          </w:p>
          <w:p w:rsidR="004B45B6" w:rsidRDefault="00820943" w:rsidP="0062629C">
            <w:r w:rsidRPr="00C85A7F">
              <w:t>RO</w:t>
            </w:r>
            <w:r w:rsidR="001603B8">
              <w:br/>
              <w:t>SZ SR pri EÚ</w:t>
            </w:r>
          </w:p>
          <w:p w:rsidR="000C3A52" w:rsidRDefault="000C3A52" w:rsidP="0062629C">
            <w:pPr>
              <w:rPr>
                <w:ins w:id="35" w:author="Adriana Giménez" w:date="2018-11-14T15:19:00Z"/>
              </w:rPr>
            </w:pPr>
            <w:r>
              <w:t>NKÚ</w:t>
            </w:r>
          </w:p>
          <w:p w:rsidR="006C7870" w:rsidRPr="00C85A7F" w:rsidRDefault="006C7870" w:rsidP="0062629C">
            <w:ins w:id="36" w:author="Adriana Giménez" w:date="2018-11-14T15:19:00Z">
              <w:r>
                <w:rPr>
                  <w:szCs w:val="20"/>
                </w:rPr>
                <w:t>Koordinačný orgán pre finančné nástroje</w:t>
              </w:r>
            </w:ins>
          </w:p>
        </w:tc>
        <w:tc>
          <w:tcPr>
            <w:tcW w:w="2693" w:type="dxa"/>
            <w:shd w:val="clear" w:color="auto" w:fill="auto"/>
            <w:vAlign w:val="center"/>
          </w:tcPr>
          <w:p w:rsidR="00820943" w:rsidRPr="00C85A7F" w:rsidRDefault="00820943" w:rsidP="0062629C">
            <w:r w:rsidRPr="00C85A7F">
              <w:t xml:space="preserve"> </w:t>
            </w:r>
            <w:hyperlink r:id="rId11" w:history="1">
              <w:r w:rsidR="008F53F4" w:rsidRPr="00DA622A">
                <w:rPr>
                  <w:rStyle w:val="Hypertextovprepojenie"/>
                </w:rPr>
                <w:t>sfc@vicepremier.gov.sk</w:t>
              </w:r>
            </w:hyperlink>
            <w:r w:rsidR="008F53F4">
              <w:t xml:space="preserve"> </w:t>
            </w:r>
            <w:r w:rsidRPr="00C85A7F">
              <w:t xml:space="preserve">  </w:t>
            </w:r>
          </w:p>
        </w:tc>
      </w:tr>
    </w:tbl>
    <w:p w:rsidR="0067228C" w:rsidRPr="00C85A7F" w:rsidRDefault="00820943" w:rsidP="00DD37CE">
      <w:pPr>
        <w:pStyle w:val="Nadpis1"/>
      </w:pPr>
      <w:bookmarkStart w:id="37" w:name="_Toc491873841"/>
      <w:bookmarkEnd w:id="29"/>
      <w:bookmarkEnd w:id="30"/>
      <w:r w:rsidRPr="00C85A7F">
        <w:lastRenderedPageBreak/>
        <w:t>Žiadosti o prístup do SFC2014</w:t>
      </w:r>
      <w:bookmarkEnd w:id="37"/>
    </w:p>
    <w:p w:rsidR="00820943" w:rsidRPr="00C85A7F" w:rsidRDefault="00820943" w:rsidP="00DD37CE">
      <w:pPr>
        <w:pStyle w:val="Nadpis2"/>
      </w:pPr>
      <w:bookmarkStart w:id="38" w:name="_Toc394670739"/>
      <w:bookmarkStart w:id="39" w:name="_Toc491873842"/>
      <w:bookmarkStart w:id="40" w:name="_Toc414266834"/>
      <w:bookmarkStart w:id="41" w:name="_Toc417905945"/>
      <w:r w:rsidRPr="00C85A7F">
        <w:t>Žiadosť o zriadenie nového prístupu</w:t>
      </w:r>
      <w:bookmarkEnd w:id="38"/>
      <w:bookmarkEnd w:id="39"/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>Požiadavky na prístup sú odosielané prostredníctvom „</w:t>
      </w:r>
      <w:proofErr w:type="spellStart"/>
      <w:r w:rsidR="007207F8" w:rsidRPr="00C85A7F">
        <w:t>User</w:t>
      </w:r>
      <w:proofErr w:type="spellEnd"/>
      <w:r w:rsidR="007207F8" w:rsidRPr="00C85A7F">
        <w:t xml:space="preserve"> </w:t>
      </w:r>
      <w:proofErr w:type="spellStart"/>
      <w:r w:rsidR="007207F8" w:rsidRPr="00C85A7F">
        <w:t>Security</w:t>
      </w:r>
      <w:proofErr w:type="spellEnd"/>
      <w:r w:rsidR="007207F8" w:rsidRPr="00C85A7F">
        <w:t xml:space="preserve"> Module“ (ďalej len „USM“)</w:t>
      </w:r>
      <w:r w:rsidRPr="00C85A7F">
        <w:t xml:space="preserve"> v SFC2014, ktorý je prístupný len pre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, a to pre nimi spravované fondy. </w:t>
      </w:r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 xml:space="preserve">Pridelenie prístupu do SFC2014 je možné len osobe, ktorá má zriadený </w:t>
      </w:r>
      <w:r w:rsidR="00EC065F">
        <w:t xml:space="preserve">EU </w:t>
      </w:r>
      <w:proofErr w:type="spellStart"/>
      <w:r w:rsidR="00EC065F">
        <w:t>Login</w:t>
      </w:r>
      <w:proofErr w:type="spellEnd"/>
      <w:r w:rsidR="006E3BE0" w:rsidRPr="00C85A7F">
        <w:rPr>
          <w:rStyle w:val="Odkaznapoznmkupodiarou"/>
        </w:rPr>
        <w:footnoteReference w:id="9"/>
      </w:r>
      <w:r w:rsidR="00AA7E09" w:rsidRPr="00C85A7F">
        <w:t xml:space="preserve"> </w:t>
      </w:r>
      <w:r w:rsidRPr="00C85A7F">
        <w:t xml:space="preserve">na svoje meno. Pred zaslaním žiadosti o zriadenie nového prístupu do SFC2014 na MSL je teda potrebné aby príslušný zamestnanec požiadal o zriadenie </w:t>
      </w:r>
      <w:r w:rsidR="00EC065F">
        <w:t xml:space="preserve">EU </w:t>
      </w:r>
      <w:proofErr w:type="spellStart"/>
      <w:r w:rsidR="00EC065F">
        <w:t>Loginu</w:t>
      </w:r>
      <w:proofErr w:type="spellEnd"/>
      <w:r w:rsidRPr="00C85A7F">
        <w:t xml:space="preserve">. </w:t>
      </w:r>
    </w:p>
    <w:p w:rsidR="00FC520C" w:rsidRDefault="00820943" w:rsidP="00FC520C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>O</w:t>
      </w:r>
      <w:r w:rsidR="00EC065F">
        <w:t xml:space="preserve"> EU </w:t>
      </w:r>
      <w:proofErr w:type="spellStart"/>
      <w:r w:rsidR="00EC065F">
        <w:t>Login</w:t>
      </w:r>
      <w:proofErr w:type="spellEnd"/>
      <w:r w:rsidR="00EC065F">
        <w:t xml:space="preserve"> </w:t>
      </w:r>
      <w:r w:rsidRPr="00C85A7F">
        <w:t xml:space="preserve">je možné požiadať na nasledujúcej adrese: </w:t>
      </w:r>
      <w:hyperlink r:id="rId12" w:history="1">
        <w:r w:rsidRPr="00C85A7F">
          <w:rPr>
            <w:rStyle w:val="Hypertextovprepojenie"/>
          </w:rPr>
          <w:t>https://webgate.ec.europa.eu/cas/eim/external/register.cgi</w:t>
        </w:r>
      </w:hyperlink>
      <w:r w:rsidRPr="00C85A7F">
        <w:t xml:space="preserve">. </w:t>
      </w:r>
    </w:p>
    <w:p w:rsidR="00820943" w:rsidRPr="00C85A7F" w:rsidRDefault="00820943" w:rsidP="00FC520C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 xml:space="preserve">Pri vypĺňaní osobných údajov (meno, priezvisko) odporúčame </w:t>
      </w:r>
      <w:r w:rsidRPr="00B76586">
        <w:rPr>
          <w:u w:val="single"/>
        </w:rPr>
        <w:t>nepoužívať diakritiku</w:t>
      </w:r>
      <w:r w:rsidR="00771740" w:rsidRPr="00C85A7F">
        <w:rPr>
          <w:rStyle w:val="Odkaznapoznmkupodiarou"/>
        </w:rPr>
        <w:footnoteReference w:id="10"/>
      </w:r>
      <w:r w:rsidRPr="00C85A7F">
        <w:t xml:space="preserve">. </w:t>
      </w:r>
    </w:p>
    <w:p w:rsidR="00820943" w:rsidRPr="001429F1" w:rsidRDefault="00EC065F" w:rsidP="007207F8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  <w:rPr>
          <w:rFonts w:ascii="PalatinoLinotype" w:hAnsi="PalatinoLinotype"/>
        </w:rPr>
      </w:pPr>
      <w:r>
        <w:t xml:space="preserve">Ďalšie informácie o EU </w:t>
      </w:r>
      <w:proofErr w:type="spellStart"/>
      <w:r>
        <w:t>Login</w:t>
      </w:r>
      <w:proofErr w:type="spellEnd"/>
      <w:r>
        <w:t xml:space="preserve"> sú dostupné na adrese </w:t>
      </w:r>
      <w:hyperlink r:id="rId13" w:history="1">
        <w:r w:rsidRPr="001429F1">
          <w:rPr>
            <w:rStyle w:val="Hypertextovprepojenie"/>
          </w:rPr>
          <w:t>https://webgate.ec.europa.eu/cas/about.html</w:t>
        </w:r>
      </w:hyperlink>
      <w:r w:rsidRPr="001429F1">
        <w:t>.</w:t>
      </w:r>
      <w:r w:rsidR="007207F8" w:rsidRPr="001429F1">
        <w:rPr>
          <w:rFonts w:ascii="PalatinoLinotype" w:hAnsi="PalatinoLinotype"/>
        </w:rPr>
        <w:t xml:space="preserve"> </w:t>
      </w:r>
    </w:p>
    <w:p w:rsidR="00820943" w:rsidRPr="001429F1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1429F1">
        <w:t xml:space="preserve">Po </w:t>
      </w:r>
      <w:r w:rsidR="001429F1" w:rsidRPr="00B76586">
        <w:t>vyplnení žiadosti o pridelenie</w:t>
      </w:r>
      <w:r w:rsidR="001429F1" w:rsidRPr="001429F1">
        <w:t xml:space="preserve"> </w:t>
      </w:r>
      <w:r w:rsidR="00EC065F" w:rsidRPr="001429F1">
        <w:t xml:space="preserve">EU </w:t>
      </w:r>
      <w:proofErr w:type="spellStart"/>
      <w:r w:rsidR="00EC065F" w:rsidRPr="001429F1">
        <w:t>Loginu</w:t>
      </w:r>
      <w:proofErr w:type="spellEnd"/>
      <w:r w:rsidRPr="001429F1">
        <w:t xml:space="preserve"> zamestnanec </w:t>
      </w:r>
      <w:proofErr w:type="spellStart"/>
      <w:r w:rsidRPr="001429F1">
        <w:t>obdrží</w:t>
      </w:r>
      <w:proofErr w:type="spellEnd"/>
      <w:r w:rsidRPr="001429F1">
        <w:t xml:space="preserve"> </w:t>
      </w:r>
      <w:r w:rsidR="00EC065F" w:rsidRPr="00B76586">
        <w:t xml:space="preserve">email </w:t>
      </w:r>
      <w:r w:rsidRPr="001429F1">
        <w:t>z</w:t>
      </w:r>
      <w:r w:rsidR="001429F1">
        <w:t> Autentifikačnej služby EK</w:t>
      </w:r>
      <w:r w:rsidR="001429F1" w:rsidRPr="00B76586">
        <w:t xml:space="preserve"> </w:t>
      </w:r>
      <w:r w:rsidRPr="001429F1">
        <w:t xml:space="preserve">s odkazom na stránku pre nastavenie hesla k účtu. Heslo je potrebné nastaviť v limite do </w:t>
      </w:r>
      <w:r w:rsidR="001429F1" w:rsidRPr="00B76586">
        <w:t>24 hodín</w:t>
      </w:r>
      <w:r w:rsidRPr="001429F1">
        <w:t xml:space="preserve"> od doručenia emailu. </w:t>
      </w:r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 xml:space="preserve">Po vytvorení </w:t>
      </w:r>
      <w:r w:rsidR="00EC065F">
        <w:t xml:space="preserve">EU </w:t>
      </w:r>
      <w:proofErr w:type="spellStart"/>
      <w:r w:rsidR="00EC065F">
        <w:t>Loginu</w:t>
      </w:r>
      <w:proofErr w:type="spellEnd"/>
      <w:r w:rsidRPr="00C85A7F">
        <w:t xml:space="preserve"> sa samotný postup pre pridelenie rolí do SFC2014 riadi nasledovným postupom: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 xml:space="preserve">Zamestnanec oznámi svoj </w:t>
      </w:r>
      <w:r w:rsidR="001B682D">
        <w:rPr>
          <w:b/>
          <w:u w:val="single"/>
        </w:rPr>
        <w:t>ECAS</w:t>
      </w:r>
      <w:r w:rsidR="001429F1">
        <w:rPr>
          <w:b/>
          <w:u w:val="single"/>
        </w:rPr>
        <w:t xml:space="preserve"> UID</w:t>
      </w:r>
      <w:r w:rsidR="0062629C" w:rsidRPr="00C85A7F">
        <w:rPr>
          <w:rStyle w:val="Odkaznapoznmkupodiarou"/>
          <w:b/>
          <w:u w:val="single"/>
        </w:rPr>
        <w:footnoteReference w:id="11"/>
      </w:r>
      <w:r w:rsidRPr="00C85A7F">
        <w:t xml:space="preserve"> </w:t>
      </w:r>
      <w:r w:rsidR="00005133">
        <w:t xml:space="preserve">príslušnej </w:t>
      </w:r>
      <w:r w:rsidRPr="00C85A7F">
        <w:t xml:space="preserve">rezortnej kontaktnej osobe pre SFC, ktorá vyplní </w:t>
      </w:r>
      <w:r w:rsidR="0062629C" w:rsidRPr="00C85A7F">
        <w:rPr>
          <w:i/>
          <w:u w:val="single"/>
        </w:rPr>
        <w:t xml:space="preserve">Formulár </w:t>
      </w:r>
      <w:r w:rsidRPr="00C85A7F">
        <w:rPr>
          <w:i/>
          <w:u w:val="single"/>
        </w:rPr>
        <w:t>žiadosti o prístup do SFC2014</w:t>
      </w:r>
      <w:r w:rsidRPr="00C85A7F">
        <w:t xml:space="preserve"> (príloha č. 1) – uvedie požadované role a práva. 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>Rezortná kontaktná osoba pre SFC zabezpečí odoslanie vyplneného formulár</w:t>
      </w:r>
      <w:r w:rsidR="00005133">
        <w:t>u</w:t>
      </w:r>
      <w:r w:rsidRPr="00C85A7F">
        <w:t xml:space="preserve"> na MSL, a to vo forme prílohy k oficiálnemu listu </w:t>
      </w:r>
      <w:r w:rsidR="00005133">
        <w:t xml:space="preserve">príslušného GR </w:t>
      </w:r>
      <w:r w:rsidRPr="00C85A7F">
        <w:t xml:space="preserve">na </w:t>
      </w:r>
      <w:r w:rsidR="00005133">
        <w:t>riaditeľa odboru riadenia IT projektov</w:t>
      </w:r>
      <w:r w:rsidR="001E44D1">
        <w:t xml:space="preserve"> v rámci </w:t>
      </w:r>
      <w:r w:rsidR="00715FBE">
        <w:t>ÚPPVII</w:t>
      </w:r>
      <w:r w:rsidRPr="00C85A7F">
        <w:t>. Vyplnený formulár zároveň odošle elektronicky na emailovú adresu</w:t>
      </w:r>
      <w:r w:rsidR="005240D4">
        <w:rPr>
          <w:rStyle w:val="Hypertextovprepojenie"/>
        </w:rPr>
        <w:t xml:space="preserve"> </w:t>
      </w:r>
      <w:proofErr w:type="spellStart"/>
      <w:r w:rsidR="005240D4">
        <w:rPr>
          <w:rStyle w:val="Hypertextovprepojenie"/>
        </w:rPr>
        <w:t>s</w:t>
      </w:r>
      <w:r w:rsidR="00463E61">
        <w:rPr>
          <w:rStyle w:val="Hypertextovprepojenie"/>
        </w:rPr>
        <w:t>f</w:t>
      </w:r>
      <w:r w:rsidR="005240D4">
        <w:rPr>
          <w:rStyle w:val="Hypertextovprepojenie"/>
        </w:rPr>
        <w:t>c</w:t>
      </w:r>
      <w:r w:rsidR="00463E61">
        <w:rPr>
          <w:rStyle w:val="Hypertextovprepojenie"/>
        </w:rPr>
        <w:t>@vicepremier.gov.sk</w:t>
      </w:r>
      <w:proofErr w:type="spellEnd"/>
      <w:r w:rsidRPr="00C85A7F">
        <w:t xml:space="preserve">. 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>MSL</w:t>
      </w:r>
      <w:r w:rsidR="001E44D1">
        <w:t xml:space="preserve"> </w:t>
      </w:r>
      <w:r w:rsidR="00B60470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skontroluje vhodnosť požadovaných rolí vzhľadom </w:t>
      </w:r>
      <w:r w:rsidR="002A6E8D">
        <w:t>na orgán žiadateľa o prístup a </w:t>
      </w:r>
      <w:r w:rsidRPr="00C85A7F">
        <w:t xml:space="preserve">prostredníctvom </w:t>
      </w:r>
      <w:r w:rsidR="0062629C" w:rsidRPr="00C85A7F">
        <w:t xml:space="preserve">USM </w:t>
      </w:r>
      <w:r w:rsidRPr="00C85A7F">
        <w:t xml:space="preserve">modulu SFC2014 odošle žiadosť o pridelenie prístupu na </w:t>
      </w:r>
      <w:proofErr w:type="spellStart"/>
      <w:r w:rsidRPr="00C85A7F">
        <w:t>HelpDesk</w:t>
      </w:r>
      <w:proofErr w:type="spellEnd"/>
      <w:r w:rsidRPr="00C85A7F">
        <w:t xml:space="preserve"> SFC2014</w:t>
      </w:r>
      <w:r w:rsidR="009A4296" w:rsidRPr="00C85A7F">
        <w:rPr>
          <w:rStyle w:val="Odkaznapoznmkupodiarou"/>
        </w:rPr>
        <w:footnoteReference w:id="12"/>
      </w:r>
      <w:r w:rsidRPr="00C85A7F">
        <w:t>.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>Helpdesk SFC2014 žiadosť vybaví, o čom elektronicky informuje žiadateľa ako aj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>. Vzhľadom k tomu, že email obsahuje prihl</w:t>
      </w:r>
      <w:r w:rsidR="002A6E8D">
        <w:t>asovacie údaje používateľa, odkaz</w:t>
      </w:r>
      <w:r w:rsidRPr="00C85A7F">
        <w:t xml:space="preserve"> pre prihlásenie sa do SFC2014 ako aj zoznam pridelených rolí, odporúčame používateľom, aby si tento email uchovali. </w:t>
      </w:r>
    </w:p>
    <w:p w:rsidR="00820943" w:rsidRPr="00C85A7F" w:rsidRDefault="00820943" w:rsidP="00DD37CE">
      <w:pPr>
        <w:pStyle w:val="Nadpis2"/>
      </w:pPr>
      <w:bookmarkStart w:id="42" w:name="_Toc394670740"/>
      <w:bookmarkStart w:id="43" w:name="_Toc491873843"/>
      <w:r w:rsidRPr="00C85A7F">
        <w:lastRenderedPageBreak/>
        <w:t>Žiadosť o zmenu prístupu</w:t>
      </w:r>
      <w:bookmarkEnd w:id="42"/>
      <w:bookmarkEnd w:id="43"/>
      <w:r w:rsidRPr="00C85A7F">
        <w:t xml:space="preserve"> </w:t>
      </w:r>
    </w:p>
    <w:p w:rsidR="00820943" w:rsidRPr="00DD37CE" w:rsidRDefault="00820943" w:rsidP="00683388">
      <w:pPr>
        <w:pStyle w:val="Nadpis2"/>
        <w:numPr>
          <w:ilvl w:val="2"/>
          <w:numId w:val="19"/>
        </w:numPr>
      </w:pPr>
      <w:bookmarkStart w:id="44" w:name="_Toc394670741"/>
      <w:bookmarkStart w:id="45" w:name="_Toc491867343"/>
      <w:bookmarkStart w:id="46" w:name="_Toc491873844"/>
      <w:r w:rsidRPr="00DD37CE">
        <w:t>Žiadosť o zmenu v roliach a oprávneniach</w:t>
      </w:r>
      <w:bookmarkEnd w:id="44"/>
      <w:bookmarkEnd w:id="45"/>
      <w:bookmarkEnd w:id="46"/>
    </w:p>
    <w:p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 xml:space="preserve">Rezortná kontaktná osoba pre SFC vyplní formulár žiadosti o prístup, v ktorom vyznačí požadované zmeny (pridelenie nových rolí už existujúcemu používateľovi / odobratie pridelených rolí / zmenu v osobných alebo kontaktných údajoch). </w:t>
      </w:r>
    </w:p>
    <w:p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>Rezortná kontaktná osoba pre SFC odošle vyplnený formulár na MSL</w:t>
      </w:r>
      <w:r w:rsidR="00B60470">
        <w:t>/</w:t>
      </w:r>
      <w:proofErr w:type="spellStart"/>
      <w:r w:rsidR="0062629C" w:rsidRPr="00C85A7F">
        <w:t>MSLd</w:t>
      </w:r>
      <w:proofErr w:type="spellEnd"/>
      <w:r w:rsidRPr="00C85A7F">
        <w:t xml:space="preserve">, a to vo forme prílohy k oficiálnemu listu </w:t>
      </w:r>
      <w:r w:rsidR="00627113">
        <w:t xml:space="preserve">príslušného GR </w:t>
      </w:r>
      <w:r w:rsidR="00627113" w:rsidRPr="00C85A7F">
        <w:t xml:space="preserve">na </w:t>
      </w:r>
      <w:r w:rsidR="00627113">
        <w:t xml:space="preserve">riaditeľa odboru riadenia IT projektov v rámci </w:t>
      </w:r>
      <w:r w:rsidR="00715FBE">
        <w:t>ÚPPVII</w:t>
      </w:r>
      <w:r w:rsidRPr="00C85A7F">
        <w:t xml:space="preserve">. Vyplnený formulár zároveň odošle elektronicky na emailovú adresu </w:t>
      </w:r>
      <w:r w:rsidR="00924ECF">
        <w:t xml:space="preserve"> </w:t>
      </w:r>
      <w:hyperlink r:id="rId14" w:history="1">
        <w:r w:rsidR="005240D4" w:rsidRPr="007C60C0">
          <w:rPr>
            <w:rStyle w:val="Hypertextovprepojenie"/>
          </w:rPr>
          <w:t>sfc@vicepremier.gov.sk</w:t>
        </w:r>
      </w:hyperlink>
      <w:r w:rsidR="00924ECF">
        <w:t xml:space="preserve">. </w:t>
      </w:r>
    </w:p>
    <w:p w:rsidR="00C7294A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>MSL</w:t>
      </w:r>
      <w:r w:rsidR="001E44D1">
        <w:t xml:space="preserve"> </w:t>
      </w:r>
      <w:r w:rsidR="00627113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skontroluje vhodnosť požadovaných rolí vzhľadom na orgán žiadateľa o</w:t>
      </w:r>
      <w:r w:rsidR="00C7294A">
        <w:t> </w:t>
      </w:r>
      <w:r w:rsidRPr="00C85A7F">
        <w:t>prístup</w:t>
      </w:r>
      <w:r w:rsidR="00C7294A">
        <w:t xml:space="preserve">. </w:t>
      </w:r>
    </w:p>
    <w:p w:rsidR="00820943" w:rsidRPr="00C85A7F" w:rsidRDefault="00B96993" w:rsidP="00E556F2">
      <w:pPr>
        <w:numPr>
          <w:ilvl w:val="0"/>
          <w:numId w:val="8"/>
        </w:numPr>
        <w:spacing w:before="120" w:after="120"/>
        <w:jc w:val="both"/>
      </w:pPr>
      <w:r>
        <w:t>MSL</w:t>
      </w:r>
      <w:r w:rsidR="001E44D1">
        <w:t xml:space="preserve"> </w:t>
      </w:r>
      <w:r>
        <w:t>/</w:t>
      </w:r>
      <w:r w:rsidR="001E44D1">
        <w:t xml:space="preserve"> </w:t>
      </w:r>
      <w:proofErr w:type="spellStart"/>
      <w:r>
        <w:t>MSLd</w:t>
      </w:r>
      <w:proofErr w:type="spellEnd"/>
      <w:r>
        <w:t xml:space="preserve">  p</w:t>
      </w:r>
      <w:r w:rsidR="00820943" w:rsidRPr="00C85A7F">
        <w:t xml:space="preserve">rostredníctvom </w:t>
      </w:r>
      <w:r w:rsidR="0062629C" w:rsidRPr="00C85A7F">
        <w:t xml:space="preserve">USM </w:t>
      </w:r>
      <w:r w:rsidR="00820943" w:rsidRPr="00C85A7F">
        <w:t xml:space="preserve">modulu </w:t>
      </w:r>
      <w:r w:rsidR="00C7294A">
        <w:t xml:space="preserve">v </w:t>
      </w:r>
      <w:r w:rsidR="00820943" w:rsidRPr="00C85A7F">
        <w:t xml:space="preserve">SFC2014 </w:t>
      </w:r>
      <w:r w:rsidR="00C7294A">
        <w:t>vytvorí</w:t>
      </w:r>
      <w:r w:rsidR="00C7294A" w:rsidRPr="00C85A7F">
        <w:t xml:space="preserve"> </w:t>
      </w:r>
      <w:r w:rsidR="00820943" w:rsidRPr="00C85A7F">
        <w:t>žiadosť o pridelenie prístupu</w:t>
      </w:r>
      <w:r w:rsidR="00C7294A">
        <w:t>, ktorú cez tento modul následne odošle</w:t>
      </w:r>
      <w:r w:rsidR="00820943" w:rsidRPr="00C85A7F">
        <w:t xml:space="preserve"> na </w:t>
      </w:r>
      <w:proofErr w:type="spellStart"/>
      <w:r w:rsidR="00820943" w:rsidRPr="00C85A7F">
        <w:t>HelpDesk</w:t>
      </w:r>
      <w:proofErr w:type="spellEnd"/>
      <w:r w:rsidR="00820943" w:rsidRPr="00C85A7F">
        <w:t xml:space="preserve"> SFC2014.</w:t>
      </w:r>
    </w:p>
    <w:p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 xml:space="preserve">Helpdesk SFC2014 žiadosť vybaví, o čom </w:t>
      </w:r>
      <w:r w:rsidR="00C7294A">
        <w:t>emailom</w:t>
      </w:r>
      <w:r w:rsidR="00C7294A" w:rsidRPr="00C85A7F">
        <w:t xml:space="preserve"> </w:t>
      </w:r>
      <w:r w:rsidRPr="00C85A7F">
        <w:t>informuje žiadateľa ako aj MSL.</w:t>
      </w:r>
    </w:p>
    <w:p w:rsidR="00820943" w:rsidRPr="00C85A7F" w:rsidRDefault="00820943" w:rsidP="00683388">
      <w:pPr>
        <w:pStyle w:val="Nadpis2"/>
        <w:numPr>
          <w:ilvl w:val="2"/>
          <w:numId w:val="19"/>
        </w:numPr>
      </w:pPr>
      <w:bookmarkStart w:id="47" w:name="_Toc394670742"/>
      <w:bookmarkStart w:id="48" w:name="_Toc491867344"/>
      <w:bookmarkStart w:id="49" w:name="_Toc491873845"/>
      <w:r w:rsidRPr="00C85A7F">
        <w:t>Žiadosť o zmenu kontaktných údajov</w:t>
      </w:r>
      <w:bookmarkEnd w:id="47"/>
      <w:bookmarkEnd w:id="48"/>
      <w:bookmarkEnd w:id="49"/>
    </w:p>
    <w:p w:rsidR="00820943" w:rsidRPr="00C85A7F" w:rsidRDefault="00820943" w:rsidP="00E556F2">
      <w:pPr>
        <w:numPr>
          <w:ilvl w:val="0"/>
          <w:numId w:val="9"/>
        </w:numPr>
        <w:spacing w:before="120" w:after="120"/>
        <w:jc w:val="both"/>
      </w:pPr>
      <w:r w:rsidRPr="00C85A7F">
        <w:t>V prípade, ak sa žiadosť o zmenu prístupu do SFC2014 týka len zmeny osobných / kontaktných údajov používateľa, pričom role a oprávnenia daného používateľa sa nemenia, nie je nutné písať oficiálnu žiadosť a stačí o požadovanej zmene informovať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elektronicky – prostredníctvom vyplneného formulára žiadosti o prístup do SFC2014.</w:t>
      </w:r>
    </w:p>
    <w:p w:rsidR="00820943" w:rsidRPr="00C85A7F" w:rsidRDefault="00820943" w:rsidP="00DD37CE">
      <w:pPr>
        <w:pStyle w:val="Nadpis2"/>
      </w:pPr>
      <w:bookmarkStart w:id="50" w:name="_Toc394670743"/>
      <w:bookmarkStart w:id="51" w:name="_Toc491873846"/>
      <w:r w:rsidRPr="00C85A7F">
        <w:t>Zrušenie prístupu</w:t>
      </w:r>
      <w:bookmarkEnd w:id="50"/>
      <w:bookmarkEnd w:id="51"/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 xml:space="preserve">Rezortná kontaktná osoba pre SFC vo formulári žiadosti o prístup označí zrušenie účtu príslušného používateľa. </w:t>
      </w:r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>Vyplnený formulár odošle rezortná kontaktná osoba pre SFC na MSL/</w:t>
      </w:r>
      <w:proofErr w:type="spellStart"/>
      <w:r w:rsidRPr="00C85A7F">
        <w:t>MSLd</w:t>
      </w:r>
      <w:proofErr w:type="spellEnd"/>
      <w:r w:rsidRPr="00C85A7F">
        <w:t xml:space="preserve">, a to vo forme prílohy k oficiálnemu listu </w:t>
      </w:r>
      <w:r w:rsidR="00B96993">
        <w:t xml:space="preserve">príslušného GR </w:t>
      </w:r>
      <w:r w:rsidR="00B96993" w:rsidRPr="00C85A7F">
        <w:t xml:space="preserve">na </w:t>
      </w:r>
      <w:r w:rsidR="00B96993">
        <w:t xml:space="preserve">riaditeľa odboru riadenia IT projektov v rámci </w:t>
      </w:r>
      <w:r w:rsidR="00715FBE">
        <w:t>ÚPPVII</w:t>
      </w:r>
      <w:r w:rsidRPr="00C85A7F">
        <w:t xml:space="preserve">. Vyplnený formulár zároveň odošle elektronicky na emailovú adresu </w:t>
      </w:r>
      <w:r w:rsidR="00924ECF">
        <w:t xml:space="preserve"> </w:t>
      </w:r>
      <w:hyperlink r:id="rId15" w:history="1">
        <w:r w:rsidR="005240D4" w:rsidRPr="007C60C0">
          <w:rPr>
            <w:rStyle w:val="Hypertextovprepojenie"/>
          </w:rPr>
          <w:t>sfc@vicepremier.gov.sk</w:t>
        </w:r>
      </w:hyperlink>
      <w:r w:rsidR="00924ECF">
        <w:t xml:space="preserve">. </w:t>
      </w:r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>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prostredníctvom príslušného modulu SFC2014 odošle žiadosť o zrušenie prístupu na </w:t>
      </w:r>
      <w:proofErr w:type="spellStart"/>
      <w:r w:rsidRPr="00C85A7F">
        <w:t>HelpDesk</w:t>
      </w:r>
      <w:proofErr w:type="spellEnd"/>
      <w:r w:rsidRPr="00C85A7F">
        <w:t xml:space="preserve"> SFC2014.</w:t>
      </w:r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>Helpdesk SFC2014 žiadosť vybaví, o čom elektronicky informuje MSL.</w:t>
      </w:r>
    </w:p>
    <w:p w:rsidR="00820943" w:rsidRPr="00C85A7F" w:rsidRDefault="00820943" w:rsidP="00DD37CE">
      <w:pPr>
        <w:pStyle w:val="Nadpis2"/>
      </w:pPr>
      <w:bookmarkStart w:id="52" w:name="_Toc394670744"/>
      <w:bookmarkStart w:id="53" w:name="_Toc491873847"/>
      <w:r w:rsidRPr="00C85A7F">
        <w:t>Postup pre používateľov v rámci CKO</w:t>
      </w:r>
      <w:bookmarkEnd w:id="52"/>
      <w:bookmarkEnd w:id="53"/>
    </w:p>
    <w:p w:rsidR="00820943" w:rsidRPr="00C85A7F" w:rsidRDefault="00820943" w:rsidP="00E556F2">
      <w:pPr>
        <w:numPr>
          <w:ilvl w:val="0"/>
          <w:numId w:val="11"/>
        </w:numPr>
        <w:spacing w:before="120" w:after="120"/>
        <w:jc w:val="both"/>
      </w:pPr>
      <w:r w:rsidRPr="00C85A7F">
        <w:t xml:space="preserve">V prípade riadenia prístupov do SFC2014 </w:t>
      </w:r>
      <w:r w:rsidR="00AB7FB1">
        <w:t>pre</w:t>
      </w:r>
      <w:r w:rsidR="00AB7FB1" w:rsidRPr="00C85A7F">
        <w:t xml:space="preserve"> </w:t>
      </w:r>
      <w:r w:rsidRPr="00C85A7F">
        <w:t>používateľov v rámci CKO</w:t>
      </w:r>
      <w:r w:rsidRPr="00C85A7F">
        <w:rPr>
          <w:rStyle w:val="Odkaznapoznmkupodiarou"/>
          <w:rFonts w:eastAsiaTheme="majorEastAsia"/>
        </w:rPr>
        <w:footnoteReference w:id="13"/>
      </w:r>
      <w:r w:rsidRPr="00C85A7F">
        <w:t>, žiadosť o</w:t>
      </w:r>
      <w:r w:rsidR="005240D4">
        <w:t> </w:t>
      </w:r>
      <w:r w:rsidRPr="00C85A7F">
        <w:t>vytvorenie</w:t>
      </w:r>
      <w:r w:rsidR="005240D4">
        <w:t xml:space="preserve"> </w:t>
      </w:r>
      <w:r w:rsidRPr="00C85A7F">
        <w:t>/</w:t>
      </w:r>
      <w:r w:rsidR="005240D4">
        <w:t xml:space="preserve"> </w:t>
      </w:r>
      <w:r w:rsidRPr="00C85A7F">
        <w:t>zmenu</w:t>
      </w:r>
      <w:r w:rsidR="005240D4">
        <w:t xml:space="preserve"> </w:t>
      </w:r>
      <w:r w:rsidRPr="00C85A7F">
        <w:t>/</w:t>
      </w:r>
      <w:r w:rsidR="005240D4">
        <w:t xml:space="preserve"> </w:t>
      </w:r>
      <w:r w:rsidRPr="00C85A7F">
        <w:t xml:space="preserve">zrušenie prístupu adresuje </w:t>
      </w:r>
      <w:r w:rsidR="00B96993">
        <w:t>GR Sekcie Centrálny koordinačný orgán</w:t>
      </w:r>
      <w:r w:rsidRPr="00C85A7F">
        <w:t xml:space="preserve"> vo forme listu na riaditeľa odboru </w:t>
      </w:r>
      <w:r w:rsidR="00B96993">
        <w:t>riadenia IT projektov</w:t>
      </w:r>
      <w:r w:rsidRPr="00C85A7F">
        <w:t xml:space="preserve">. Ostatné náležitosti postupu sa riadia bodmi 4.1 – 4.3 </w:t>
      </w:r>
      <w:r w:rsidR="006C5C6C">
        <w:t xml:space="preserve">tohto </w:t>
      </w:r>
      <w:r w:rsidRPr="00C85A7F">
        <w:t>usmernenia.</w:t>
      </w:r>
    </w:p>
    <w:p w:rsidR="00820943" w:rsidRPr="00C85A7F" w:rsidRDefault="00820943" w:rsidP="00E556F2">
      <w:pPr>
        <w:numPr>
          <w:ilvl w:val="0"/>
          <w:numId w:val="11"/>
        </w:numPr>
        <w:spacing w:before="120" w:after="120"/>
        <w:jc w:val="both"/>
      </w:pPr>
      <w:r w:rsidRPr="00C85A7F">
        <w:lastRenderedPageBreak/>
        <w:t xml:space="preserve">V prípade riadenia prístupov do SFC2014 za používateľov v rámci odboru </w:t>
      </w:r>
      <w:r w:rsidR="00B96993">
        <w:t xml:space="preserve">riadenia IT projektov </w:t>
      </w:r>
      <w:r w:rsidR="00715FBE">
        <w:t>ÚPPVII</w:t>
      </w:r>
      <w:r w:rsidRPr="00C85A7F">
        <w:t>, žiadosť o</w:t>
      </w:r>
      <w:r w:rsidR="008603ED">
        <w:t> </w:t>
      </w:r>
      <w:r w:rsidRPr="00C85A7F">
        <w:t>vytvorenie</w:t>
      </w:r>
      <w:r w:rsidR="008603ED">
        <w:t xml:space="preserve"> </w:t>
      </w:r>
      <w:r w:rsidRPr="00C85A7F">
        <w:t>/</w:t>
      </w:r>
      <w:r w:rsidR="008603ED">
        <w:t xml:space="preserve"> </w:t>
      </w:r>
      <w:r w:rsidRPr="00C85A7F">
        <w:t>zmenu</w:t>
      </w:r>
      <w:r w:rsidR="008603ED">
        <w:t xml:space="preserve"> </w:t>
      </w:r>
      <w:r w:rsidRPr="00C85A7F">
        <w:t>/</w:t>
      </w:r>
      <w:r w:rsidR="008603ED">
        <w:t xml:space="preserve"> </w:t>
      </w:r>
      <w:r w:rsidRPr="00C85A7F">
        <w:t xml:space="preserve">zrušenie prístupu vybaví </w:t>
      </w:r>
      <w:r w:rsidR="00924ECF">
        <w:t>MSL</w:t>
      </w:r>
      <w:r w:rsidR="008603ED">
        <w:t xml:space="preserve"> </w:t>
      </w:r>
      <w:r w:rsidR="00924ECF">
        <w:t>/</w:t>
      </w:r>
      <w:proofErr w:type="spellStart"/>
      <w:r w:rsidR="00924ECF">
        <w:t>MSLd</w:t>
      </w:r>
      <w:proofErr w:type="spellEnd"/>
      <w:r w:rsidRPr="00C85A7F">
        <w:t xml:space="preserve"> na základe </w:t>
      </w:r>
      <w:r w:rsidR="00AB7FB1">
        <w:t xml:space="preserve">formuláru </w:t>
      </w:r>
      <w:r w:rsidR="00AB7FB1" w:rsidRPr="00C85A7F">
        <w:t xml:space="preserve">žiadosti o prístup </w:t>
      </w:r>
      <w:r w:rsidR="00AB7FB1">
        <w:t xml:space="preserve">podpísaného </w:t>
      </w:r>
      <w:r w:rsidRPr="00C85A7F">
        <w:t>riaditeľ</w:t>
      </w:r>
      <w:r w:rsidR="00AB7FB1">
        <w:t>om</w:t>
      </w:r>
      <w:r w:rsidRPr="00C85A7F">
        <w:t xml:space="preserve"> </w:t>
      </w:r>
      <w:r w:rsidR="008603ED">
        <w:t xml:space="preserve">odboru </w:t>
      </w:r>
      <w:r w:rsidR="002C4F5C">
        <w:t xml:space="preserve">riadenia IT projektov </w:t>
      </w:r>
      <w:r w:rsidR="00715FBE">
        <w:t>ÚPPVII</w:t>
      </w:r>
      <w:r w:rsidRPr="00C85A7F">
        <w:t xml:space="preserve">. </w:t>
      </w:r>
    </w:p>
    <w:p w:rsidR="000179BC" w:rsidRPr="00C85A7F" w:rsidRDefault="000179BC" w:rsidP="00683388">
      <w:pPr>
        <w:pStyle w:val="Nadpis1"/>
        <w:numPr>
          <w:ilvl w:val="0"/>
          <w:numId w:val="18"/>
        </w:numPr>
      </w:pPr>
      <w:bookmarkStart w:id="54" w:name="_Toc394670745"/>
      <w:bookmarkStart w:id="55" w:name="_Toc491873848"/>
      <w:r w:rsidRPr="00C85A7F">
        <w:t>Prihlásenie do SFC2014</w:t>
      </w:r>
      <w:bookmarkEnd w:id="54"/>
      <w:bookmarkEnd w:id="55"/>
    </w:p>
    <w:p w:rsidR="000179BC" w:rsidRPr="00D45E23" w:rsidRDefault="000179BC" w:rsidP="006500FF">
      <w:pPr>
        <w:pStyle w:val="Odsekzoznamu"/>
        <w:numPr>
          <w:ilvl w:val="0"/>
          <w:numId w:val="2"/>
        </w:numPr>
        <w:spacing w:before="120" w:after="120"/>
        <w:contextualSpacing w:val="0"/>
        <w:jc w:val="both"/>
      </w:pPr>
      <w:r w:rsidRPr="00D45E23">
        <w:t xml:space="preserve">Informácie o spôsobe prihlasovania sa do SFC2014 sú dostupné na adrese: </w:t>
      </w:r>
      <w:r w:rsidR="00137822" w:rsidRPr="00D45E23">
        <w:t xml:space="preserve">  </w:t>
      </w:r>
      <w:hyperlink r:id="rId16" w:history="1">
        <w:r w:rsidR="00B57A73" w:rsidRPr="00D45E23">
          <w:rPr>
            <w:rStyle w:val="Hypertextovprepojenie"/>
          </w:rPr>
          <w:t>https://webgate.ec.europa.eu/cas/eim/external/help.cgi</w:t>
        </w:r>
      </w:hyperlink>
      <w:r w:rsidR="006500FF" w:rsidRPr="00D45E23">
        <w:t>.</w:t>
      </w:r>
    </w:p>
    <w:p w:rsidR="000A15CA" w:rsidRPr="00C85A7F" w:rsidRDefault="000179BC" w:rsidP="00C85A7F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C85A7F">
        <w:t xml:space="preserve">Aplikácia SFC2014 je dostupná na adrese: </w:t>
      </w:r>
      <w:hyperlink r:id="rId17" w:history="1">
        <w:r w:rsidRPr="00C85A7F">
          <w:rPr>
            <w:rStyle w:val="Hypertextovprepojenie"/>
          </w:rPr>
          <w:t>https://webgate.ec.europa.eu/sfc2014/frontoffice/ui</w:t>
        </w:r>
      </w:hyperlink>
      <w:r w:rsidRPr="00C85A7F">
        <w:t xml:space="preserve">. </w:t>
      </w:r>
    </w:p>
    <w:p w:rsidR="000527ED" w:rsidRPr="00C85A7F" w:rsidRDefault="000179BC" w:rsidP="00C85A7F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C85A7F">
        <w:t xml:space="preserve">Pre prihlásenie sa je potrebné </w:t>
      </w:r>
      <w:r w:rsidR="00EE11EA">
        <w:t>mať zvolenú</w:t>
      </w:r>
      <w:r w:rsidR="00EE11EA" w:rsidRPr="00C85A7F">
        <w:t xml:space="preserve"> </w:t>
      </w:r>
      <w:r w:rsidRPr="00C85A7F">
        <w:t>doménu „</w:t>
      </w:r>
      <w:proofErr w:type="spellStart"/>
      <w:r w:rsidRPr="00C85A7F">
        <w:t>external</w:t>
      </w:r>
      <w:proofErr w:type="spellEnd"/>
      <w:r w:rsidRPr="00C85A7F">
        <w:t xml:space="preserve">“. </w:t>
      </w:r>
    </w:p>
    <w:p w:rsidR="000179BC" w:rsidRPr="00C85A7F" w:rsidRDefault="000179BC" w:rsidP="00683388">
      <w:pPr>
        <w:pStyle w:val="Nadpis1"/>
        <w:numPr>
          <w:ilvl w:val="0"/>
          <w:numId w:val="18"/>
        </w:numPr>
      </w:pPr>
      <w:bookmarkStart w:id="56" w:name="_Toc394670746"/>
      <w:bookmarkStart w:id="57" w:name="_Toc491873849"/>
      <w:r w:rsidRPr="00C85A7F">
        <w:t>Strata hesla</w:t>
      </w:r>
      <w:bookmarkEnd w:id="56"/>
      <w:bookmarkEnd w:id="57"/>
    </w:p>
    <w:p w:rsidR="000179BC" w:rsidRPr="00C85A7F" w:rsidRDefault="000179BC" w:rsidP="00E556F2">
      <w:pPr>
        <w:pStyle w:val="Odsekzoznamu"/>
        <w:numPr>
          <w:ilvl w:val="0"/>
          <w:numId w:val="12"/>
        </w:numPr>
        <w:spacing w:before="120" w:after="120"/>
        <w:contextualSpacing w:val="0"/>
        <w:jc w:val="both"/>
      </w:pPr>
      <w:r w:rsidRPr="00C85A7F">
        <w:t xml:space="preserve">V prípade </w:t>
      </w:r>
      <w:r w:rsidRPr="00C85A7F">
        <w:rPr>
          <w:b/>
        </w:rPr>
        <w:t>straty hesla</w:t>
      </w:r>
      <w:r w:rsidRPr="00C85A7F">
        <w:t xml:space="preserve"> je potrebné riadiť sa nasledovným postupom:</w:t>
      </w:r>
    </w:p>
    <w:p w:rsidR="000179BC" w:rsidRPr="00C85A7F" w:rsidRDefault="000179BC" w:rsidP="002A3E69">
      <w:pPr>
        <w:pStyle w:val="Odsekzoznamu"/>
        <w:numPr>
          <w:ilvl w:val="1"/>
          <w:numId w:val="12"/>
        </w:numPr>
        <w:spacing w:before="120" w:after="120"/>
        <w:ind w:left="567" w:hanging="425"/>
        <w:contextualSpacing w:val="0"/>
        <w:jc w:val="both"/>
      </w:pPr>
      <w:r w:rsidRPr="00C85A7F">
        <w:t xml:space="preserve">na stránke </w:t>
      </w:r>
      <w:hyperlink r:id="rId18" w:history="1">
        <w:r w:rsidRPr="00C85A7F">
          <w:rPr>
            <w:rStyle w:val="Hypertextovprepojenie"/>
          </w:rPr>
          <w:t>https://webgate.ec.europa.eu/cas/init/passwordResetRequest.cgi</w:t>
        </w:r>
      </w:hyperlink>
      <w:r w:rsidRPr="00C85A7F" w:rsidDel="004E2308">
        <w:rPr>
          <w:rStyle w:val="Odkaznakomentr"/>
          <w:sz w:val="20"/>
          <w:szCs w:val="20"/>
        </w:rPr>
        <w:t xml:space="preserve"> </w:t>
      </w:r>
      <w:r w:rsidRPr="00C85A7F">
        <w:t>(zvolená doména „</w:t>
      </w:r>
      <w:proofErr w:type="spellStart"/>
      <w:r w:rsidRPr="00C85A7F">
        <w:t>external</w:t>
      </w:r>
      <w:proofErr w:type="spellEnd"/>
      <w:r w:rsidRPr="00C85A7F">
        <w:t>“) vyplniť email viažuci sa k</w:t>
      </w:r>
      <w:r w:rsidR="00B96993">
        <w:t xml:space="preserve"> svojmu EU </w:t>
      </w:r>
      <w:r w:rsidR="00B96993" w:rsidRPr="00C85A7F">
        <w:t xml:space="preserve"> </w:t>
      </w:r>
      <w:proofErr w:type="spellStart"/>
      <w:r w:rsidR="00B96993">
        <w:t>Login</w:t>
      </w:r>
      <w:r w:rsidR="000F4530">
        <w:t>-u</w:t>
      </w:r>
      <w:proofErr w:type="spellEnd"/>
      <w:r w:rsidR="000F4530">
        <w:t xml:space="preserve"> a v ďalšom kroku</w:t>
      </w:r>
      <w:r w:rsidRPr="00C85A7F">
        <w:t> opísať kontrolný kód;</w:t>
      </w:r>
    </w:p>
    <w:p w:rsidR="000179BC" w:rsidRPr="00C85A7F" w:rsidRDefault="000179BC" w:rsidP="002A3E69">
      <w:pPr>
        <w:pStyle w:val="Odsekzoznamu"/>
        <w:numPr>
          <w:ilvl w:val="1"/>
          <w:numId w:val="12"/>
        </w:numPr>
        <w:spacing w:before="120" w:after="120"/>
        <w:ind w:left="567" w:hanging="425"/>
        <w:contextualSpacing w:val="0"/>
        <w:jc w:val="both"/>
      </w:pPr>
      <w:r w:rsidRPr="00C85A7F">
        <w:t>na email po</w:t>
      </w:r>
      <w:r w:rsidR="008603ED">
        <w:t>užívateľovi príde email s odkazom</w:t>
      </w:r>
      <w:r w:rsidRPr="00C85A7F">
        <w:t xml:space="preserve"> pre </w:t>
      </w:r>
      <w:proofErr w:type="spellStart"/>
      <w:r w:rsidR="000F4530">
        <w:t>reset</w:t>
      </w:r>
      <w:proofErr w:type="spellEnd"/>
      <w:r w:rsidRPr="00C85A7F">
        <w:t xml:space="preserve"> hesla</w:t>
      </w:r>
      <w:r w:rsidR="000F4530">
        <w:t xml:space="preserve"> (odkaz je platný po dobu 24 hodín)</w:t>
      </w:r>
      <w:r w:rsidRPr="00C85A7F">
        <w:t>.</w:t>
      </w:r>
    </w:p>
    <w:p w:rsidR="000179BC" w:rsidRPr="00C85A7F" w:rsidRDefault="009A7ED3" w:rsidP="00683388">
      <w:pPr>
        <w:pStyle w:val="Nadpis1"/>
        <w:numPr>
          <w:ilvl w:val="0"/>
          <w:numId w:val="18"/>
        </w:numPr>
      </w:pPr>
      <w:bookmarkStart w:id="58" w:name="_Toc394670748"/>
      <w:bookmarkStart w:id="59" w:name="_Toc491873850"/>
      <w:r w:rsidRPr="00C85A7F">
        <w:t>Povinnosti jednotlivých subjektov v oblasti správy prístupov a povinnosti používateľov SFC2014</w:t>
      </w:r>
      <w:bookmarkEnd w:id="58"/>
      <w:bookmarkEnd w:id="59"/>
    </w:p>
    <w:p w:rsidR="009A7ED3" w:rsidRPr="00C85A7F" w:rsidRDefault="009A7ED3" w:rsidP="00683388">
      <w:pPr>
        <w:pStyle w:val="Nadpis2"/>
        <w:numPr>
          <w:ilvl w:val="1"/>
          <w:numId w:val="7"/>
        </w:numPr>
      </w:pPr>
      <w:bookmarkStart w:id="60" w:name="_Toc394670749"/>
      <w:bookmarkStart w:id="61" w:name="_Toc491873851"/>
      <w:bookmarkEnd w:id="40"/>
      <w:bookmarkEnd w:id="41"/>
      <w:r w:rsidRPr="00C85A7F">
        <w:t xml:space="preserve">Úroveň MSL / </w:t>
      </w:r>
      <w:proofErr w:type="spellStart"/>
      <w:r w:rsidRPr="00C85A7F">
        <w:t>MSLd</w:t>
      </w:r>
      <w:bookmarkEnd w:id="60"/>
      <w:bookmarkEnd w:id="61"/>
      <w:proofErr w:type="spellEnd"/>
    </w:p>
    <w:p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>MSL</w:t>
      </w:r>
      <w:r w:rsidR="001E44D1">
        <w:t xml:space="preserve"> </w:t>
      </w:r>
      <w:r w:rsidR="009A4296"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>, zodpovedá za nastavenie prístupov do SFC2014 v zmysle prijatej žiadosti od rezortnej kontaktnej osoby pre SFC, pričom preverí, že požadované role nie sú nad rámec právomocí príslušného orgánu a preverí kompatibilitu požadovaných rolí.</w:t>
      </w:r>
    </w:p>
    <w:p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>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štvrťročne vykon</w:t>
      </w:r>
      <w:r w:rsidR="007941B6">
        <w:t>áva</w:t>
      </w:r>
      <w:r w:rsidRPr="00C85A7F">
        <w:t xml:space="preserve"> kontrolu aktuálnosti prístupov do SFC2014, na základe podkladov prijatých od rezortných kontaktných osôb pre SFC. Harmonogram pre vykonanie pravidelných štvrťročných previerok prístupov do SFC2014 sa nachádza v časti 8.2 </w:t>
      </w:r>
      <w:r w:rsidR="006C5C6C">
        <w:t xml:space="preserve">tohto </w:t>
      </w:r>
      <w:r w:rsidRPr="00C85A7F">
        <w:t xml:space="preserve">usmernenia. </w:t>
      </w:r>
    </w:p>
    <w:p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>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je zároveň oprávnený kedykoľvek v prípade potreby vykonať mimoriadnu </w:t>
      </w:r>
      <w:r w:rsidR="007941B6">
        <w:t>kontrolu</w:t>
      </w:r>
      <w:r w:rsidR="007941B6" w:rsidRPr="00C85A7F">
        <w:t xml:space="preserve"> </w:t>
      </w:r>
      <w:r w:rsidRPr="00C85A7F">
        <w:t>aktuálnosti prístupov do SFC2014.</w:t>
      </w:r>
    </w:p>
    <w:p w:rsidR="009A7ED3" w:rsidRPr="00C85A7F" w:rsidRDefault="009A7ED3" w:rsidP="00683388">
      <w:pPr>
        <w:pStyle w:val="Nadpis2"/>
        <w:numPr>
          <w:ilvl w:val="1"/>
          <w:numId w:val="7"/>
        </w:numPr>
      </w:pPr>
      <w:bookmarkStart w:id="62" w:name="_Toc394670750"/>
      <w:bookmarkStart w:id="63" w:name="_Toc491873852"/>
      <w:r w:rsidRPr="00C85A7F">
        <w:t>Úroveň rezortnej kontaktnej osoby pre SFC</w:t>
      </w:r>
      <w:bookmarkEnd w:id="62"/>
      <w:bookmarkEnd w:id="63"/>
    </w:p>
    <w:p w:rsidR="000F4530" w:rsidRDefault="000F4530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>
        <w:t xml:space="preserve">Pozícia rezortnej kontaktnej osoby je definovaná pre každý orgán, ktorý je oprávnený pristupovať do SFC2014. </w:t>
      </w:r>
    </w:p>
    <w:p w:rsidR="000F4530" w:rsidRDefault="000F4530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>
        <w:lastRenderedPageBreak/>
        <w:t xml:space="preserve">Nomináciu osoby poverenej výkonom funkcie </w:t>
      </w:r>
      <w:r w:rsidR="00E93763">
        <w:t xml:space="preserve">rezortnej koordinačnej osoby je potrebné oznámiť listom príslušného GR na </w:t>
      </w:r>
      <w:r w:rsidR="00E93763" w:rsidRPr="00C85A7F">
        <w:t xml:space="preserve">riaditeľa odboru </w:t>
      </w:r>
      <w:r w:rsidR="00E93763">
        <w:t xml:space="preserve">riadenia IT projektov </w:t>
      </w:r>
      <w:r w:rsidR="00715FBE">
        <w:t>ÚPPVII</w:t>
      </w:r>
      <w:r w:rsidR="00E93763">
        <w:t xml:space="preserve">. </w:t>
      </w:r>
    </w:p>
    <w:p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 xml:space="preserve">Rezortná kontaktná osoba pre SFC zodpovedá za vedenie evidencie prístupov do SFC20014 za svoj orgán, a za vhodnosť a správnosť nastavenia rolí uvedených v žiadosti o prístup s pracovným zaradením jednotlivých používateľov. </w:t>
      </w:r>
    </w:p>
    <w:p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>V prípade, že v pracovnom pomere a zaradení zamestnancov, ktorí disponujú prístupom do SFC2014 nastanú zmeny, ktoré si vyžadujú úpravu, resp. zrušenie prístupu do SFC2014, je rezortná kontaktná osoba pre SFC povinná o týchto zmenách bezodkladne informovať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prostredníctvom vyplneného formulára žiadosti o prístup do SFC2014 (príloha č. 1), v súlade s postupom uvedeným v bodoch 4.2 a 4.3 </w:t>
      </w:r>
      <w:r w:rsidR="00B6781C">
        <w:t xml:space="preserve">tohto </w:t>
      </w:r>
      <w:r w:rsidRPr="00C85A7F">
        <w:t xml:space="preserve">usmernenia. </w:t>
      </w:r>
    </w:p>
    <w:p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>Rezortná kontaktná osoba pre SFC je povinná minimálne raz štvrťročne vykonať kontrolu aktuálnosti prístupov do SFC2014 v rámci svojho orgánu a jej výsledky odoslať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</w:t>
      </w:r>
      <w:r w:rsidR="00E93763">
        <w:t xml:space="preserve">listom príslušného GR na </w:t>
      </w:r>
      <w:r w:rsidR="00E93763" w:rsidRPr="00C85A7F">
        <w:t xml:space="preserve">riaditeľa odboru </w:t>
      </w:r>
      <w:r w:rsidR="00E93763">
        <w:t xml:space="preserve">riadenia IT projektov </w:t>
      </w:r>
      <w:r w:rsidR="00715FBE">
        <w:t>ÚPPVII</w:t>
      </w:r>
      <w:r w:rsidRPr="00C85A7F">
        <w:t xml:space="preserve">, ako aj elektronicky na </w:t>
      </w:r>
      <w:r w:rsidR="00924ECF">
        <w:t xml:space="preserve"> </w:t>
      </w:r>
      <w:hyperlink r:id="rId19" w:history="1">
        <w:r w:rsidR="007941B6" w:rsidRPr="007941B6">
          <w:rPr>
            <w:rStyle w:val="Hypertextovprepojenie"/>
          </w:rPr>
          <w:t>sfc@vicepremier.gov.</w:t>
        </w:r>
      </w:hyperlink>
      <w:r w:rsidR="007941B6">
        <w:rPr>
          <w:rStyle w:val="Hypertextovprepojenie"/>
        </w:rPr>
        <w:t>sk</w:t>
      </w:r>
      <w:r w:rsidR="00924ECF">
        <w:t xml:space="preserve">. </w:t>
      </w:r>
      <w:r w:rsidRPr="00C85A7F">
        <w:t xml:space="preserve">Termíny vykonania pravidelnej štvrťročnej kontroly aktuálnosti prístupov do SFC2014 sa riadia </w:t>
      </w:r>
      <w:r w:rsidR="000E4D37">
        <w:t>nasledovným</w:t>
      </w:r>
      <w:r w:rsidR="000E4D37" w:rsidRPr="00C85A7F">
        <w:t xml:space="preserve"> </w:t>
      </w:r>
      <w:r w:rsidRPr="00C85A7F">
        <w:t xml:space="preserve">harmonogramom. </w:t>
      </w:r>
    </w:p>
    <w:tbl>
      <w:tblPr>
        <w:tblW w:w="0" w:type="auto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4961"/>
      </w:tblGrid>
      <w:tr w:rsidR="009A7ED3" w:rsidRPr="00C85A7F" w:rsidTr="009A7ED3">
        <w:tc>
          <w:tcPr>
            <w:tcW w:w="3238" w:type="dxa"/>
            <w:shd w:val="clear" w:color="auto" w:fill="BFBFBF"/>
            <w:vAlign w:val="center"/>
          </w:tcPr>
          <w:p w:rsidR="009A7ED3" w:rsidRPr="00C85A7F" w:rsidRDefault="009A7ED3" w:rsidP="0062629C">
            <w:r w:rsidRPr="00C85A7F">
              <w:t>kontrolované obdobie</w:t>
            </w:r>
          </w:p>
        </w:tc>
        <w:tc>
          <w:tcPr>
            <w:tcW w:w="4961" w:type="dxa"/>
            <w:shd w:val="clear" w:color="auto" w:fill="BFBFBF"/>
            <w:vAlign w:val="center"/>
          </w:tcPr>
          <w:p w:rsidR="009A7ED3" w:rsidRPr="00C85A7F" w:rsidRDefault="009A7ED3" w:rsidP="0062629C">
            <w:r w:rsidRPr="00C85A7F">
              <w:t>termín doručenia záznamu z previerky na CKO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1. -  3.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20.04. bežného roka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4. -  6.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20.07. bežného roka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7. -  9.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20.10. bežného roka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10.-12. mesiac bežného roka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20.01. nasledujúceho roka</w:t>
            </w:r>
          </w:p>
        </w:tc>
      </w:tr>
    </w:tbl>
    <w:p w:rsidR="00011D3C" w:rsidRDefault="00011D3C" w:rsidP="009D2894">
      <w:pPr>
        <w:pStyle w:val="Odsekzoznamu"/>
        <w:spacing w:before="120" w:after="120"/>
        <w:ind w:left="360"/>
        <w:contextualSpacing w:val="0"/>
        <w:jc w:val="both"/>
        <w:rPr>
          <w:ins w:id="64" w:author="Adriana Giménez" w:date="2018-11-14T14:58:00Z"/>
        </w:rPr>
      </w:pPr>
      <w:ins w:id="65" w:author="Adriana Giménez" w:date="2018-11-14T14:58:00Z">
        <w:r>
          <w:t>Formulár pre kontrolu prístupov do SFC20</w:t>
        </w:r>
      </w:ins>
      <w:ins w:id="66" w:author="Adriana Giménez" w:date="2018-11-14T14:59:00Z">
        <w:r>
          <w:t>14</w:t>
        </w:r>
      </w:ins>
      <w:ins w:id="67" w:author="Adriana Giménez" w:date="2018-11-14T14:58:00Z">
        <w:r w:rsidR="009D2894">
          <w:t xml:space="preserve"> sa nachádza v </w:t>
        </w:r>
      </w:ins>
      <w:ins w:id="68" w:author="Adriana Giménez" w:date="2018-11-30T10:03:00Z">
        <w:r w:rsidR="009D2894">
          <w:t>P</w:t>
        </w:r>
      </w:ins>
      <w:ins w:id="69" w:author="Adriana Giménez" w:date="2018-11-14T14:58:00Z">
        <w:r>
          <w:t>rílohe č. 2.</w:t>
        </w:r>
      </w:ins>
    </w:p>
    <w:p w:rsidR="009A7ED3" w:rsidRPr="00C85A7F" w:rsidRDefault="009A7ED3" w:rsidP="007941B6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 xml:space="preserve">Okrem uvedených pravidelných previerok je rezortná kontaktná osoba pre SFC povinná </w:t>
      </w:r>
      <w:r w:rsidR="007941B6">
        <w:t>poskytnúť</w:t>
      </w:r>
      <w:r w:rsidRPr="00C85A7F">
        <w:t> MSL/</w:t>
      </w:r>
      <w:proofErr w:type="spellStart"/>
      <w:r w:rsidRPr="00C85A7F">
        <w:t>MSLd</w:t>
      </w:r>
      <w:proofErr w:type="spellEnd"/>
      <w:r w:rsidRPr="00C85A7F">
        <w:t xml:space="preserve"> </w:t>
      </w:r>
      <w:r w:rsidR="007941B6">
        <w:t xml:space="preserve">súčinnosť v prípade </w:t>
      </w:r>
      <w:r w:rsidRPr="00C85A7F">
        <w:t>mimoriadn</w:t>
      </w:r>
      <w:r w:rsidR="007941B6">
        <w:t>ej</w:t>
      </w:r>
      <w:r w:rsidRPr="00C85A7F">
        <w:t xml:space="preserve"> kontrol</w:t>
      </w:r>
      <w:r w:rsidR="007941B6">
        <w:t>y</w:t>
      </w:r>
      <w:r w:rsidRPr="00C85A7F">
        <w:t xml:space="preserve"> prístupov do SFC2014. </w:t>
      </w:r>
    </w:p>
    <w:p w:rsidR="009A7ED3" w:rsidRPr="00C85A7F" w:rsidRDefault="009A7ED3" w:rsidP="00683388">
      <w:pPr>
        <w:pStyle w:val="Nadpis2"/>
        <w:numPr>
          <w:ilvl w:val="1"/>
          <w:numId w:val="7"/>
        </w:numPr>
      </w:pPr>
      <w:bookmarkStart w:id="70" w:name="_Toc394670751"/>
      <w:bookmarkStart w:id="71" w:name="_Toc491873853"/>
      <w:r w:rsidRPr="00C85A7F">
        <w:t>Úroveň koncového používateľa SFC2014</w:t>
      </w:r>
      <w:bookmarkEnd w:id="70"/>
      <w:bookmarkEnd w:id="71"/>
    </w:p>
    <w:p w:rsidR="009A7ED3" w:rsidRPr="00C85A7F" w:rsidRDefault="009A7ED3" w:rsidP="003E761B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 xml:space="preserve">Pri práci s SFC2014 sa používateľ riadi manuálmi pre prácu s príslušnými dokumentmi, ktoré sú dostupné na: </w:t>
      </w:r>
      <w:r w:rsidR="003E761B">
        <w:t xml:space="preserve"> </w:t>
      </w:r>
      <w:hyperlink r:id="rId20" w:history="1">
        <w:r w:rsidR="007941B6" w:rsidRPr="00DA622A">
          <w:rPr>
            <w:rStyle w:val="Hypertextovprepojenie"/>
          </w:rPr>
          <w:t>https://ec.europa.eu/sfc/en/2014/support-ms</w:t>
        </w:r>
      </w:hyperlink>
      <w:r w:rsidR="003E761B">
        <w:t xml:space="preserve">. </w:t>
      </w:r>
    </w:p>
    <w:p w:rsidR="009A7ED3" w:rsidRDefault="009A7ED3" w:rsidP="00CC7FAB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 xml:space="preserve">Používateľ SFC2014 (majiteľ </w:t>
      </w:r>
      <w:r w:rsidR="007941B6">
        <w:t xml:space="preserve">EU </w:t>
      </w:r>
      <w:proofErr w:type="spellStart"/>
      <w:r w:rsidR="007941B6">
        <w:t>Loginu</w:t>
      </w:r>
      <w:proofErr w:type="spellEnd"/>
      <w:r w:rsidRPr="00C85A7F">
        <w:t>) zodpovedá za správnosť svojich osobných a kontaktných údajov. V prípade zmeny svojich osobných</w:t>
      </w:r>
      <w:r w:rsidR="008603ED">
        <w:t xml:space="preserve"> </w:t>
      </w:r>
      <w:r w:rsidRPr="00C85A7F">
        <w:t>/</w:t>
      </w:r>
      <w:r w:rsidR="00924ECF">
        <w:t xml:space="preserve"> </w:t>
      </w:r>
      <w:r w:rsidRPr="00C85A7F">
        <w:t xml:space="preserve">kontaktných údajov, je používateľ povinný vykonať ich aktualizáciu v nastaveniach svojho </w:t>
      </w:r>
      <w:r w:rsidR="00802436">
        <w:t xml:space="preserve">EU </w:t>
      </w:r>
      <w:proofErr w:type="spellStart"/>
      <w:r w:rsidR="00802436">
        <w:t>Loginu</w:t>
      </w:r>
      <w:proofErr w:type="spellEnd"/>
      <w:r w:rsidRPr="00C85A7F">
        <w:t xml:space="preserve">: </w:t>
      </w:r>
      <w:hyperlink r:id="rId21" w:history="1">
        <w:r w:rsidR="00FA35D3" w:rsidRPr="001C69B2">
          <w:rPr>
            <w:rStyle w:val="Hypertextovprepojenie"/>
          </w:rPr>
          <w:t>https://webgate.ec.europa.eu/cas/userdata/myAccount.cgi</w:t>
        </w:r>
      </w:hyperlink>
      <w:r w:rsidRPr="00C85A7F">
        <w:t>. Následne je používateľ povinný informovať o týchto zmenách príslušnú rezortnú kontaktnú osobu pre SFC, ktorá odošle žiadosť o zmenu prístupu do SFC2014 na MSL</w:t>
      </w:r>
      <w:r w:rsidR="000E4D37">
        <w:t xml:space="preserve"> </w:t>
      </w:r>
      <w:r w:rsidRPr="00C85A7F">
        <w:t>/</w:t>
      </w:r>
      <w:r w:rsidR="000E4D37">
        <w:t xml:space="preserve"> </w:t>
      </w:r>
      <w:proofErr w:type="spellStart"/>
      <w:r w:rsidRPr="00C85A7F">
        <w:t>MSLd</w:t>
      </w:r>
      <w:proofErr w:type="spellEnd"/>
      <w:r w:rsidRPr="00C85A7F">
        <w:rPr>
          <w:rStyle w:val="Odkaznapoznmkupodiarou"/>
          <w:rFonts w:eastAsiaTheme="majorEastAsia"/>
        </w:rPr>
        <w:footnoteReference w:id="14"/>
      </w:r>
      <w:r w:rsidRPr="00C85A7F">
        <w:t>.</w:t>
      </w:r>
      <w:bookmarkStart w:id="72" w:name="_Toc394670752"/>
      <w:r w:rsidR="00B224A3">
        <w:t xml:space="preserve"> </w:t>
      </w:r>
    </w:p>
    <w:p w:rsidR="00B224A3" w:rsidRPr="00C85A7F" w:rsidRDefault="00B224A3" w:rsidP="00B224A3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>V zmysle dokumentu EK „Bezpečnostná politika pre používateľov SFC a vyhlásenie o ochrane osobných údajov“</w:t>
      </w:r>
      <w:r w:rsidRPr="00C85A7F">
        <w:rPr>
          <w:rStyle w:val="Odkaznapoznmkupodiarou"/>
          <w:rFonts w:eastAsiaTheme="majorEastAsia"/>
        </w:rPr>
        <w:footnoteReference w:id="15"/>
      </w:r>
      <w:r w:rsidRPr="00C85A7F">
        <w:t xml:space="preserve"> (ďalej len „bezpečnostná politika SFC“), využívaním SFC2014 používateľ vyjadruje svoj súhlas s podmienkami jeho používania.</w:t>
      </w:r>
    </w:p>
    <w:p w:rsidR="00B224A3" w:rsidRPr="00C85A7F" w:rsidRDefault="00B224A3" w:rsidP="00B224A3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>Používateľ SFC2014 nesmie poskytnúť svoje prihlasovacie údaje inej osobe a nesie zodpovednosť za ich prípadné zneužitie. V zmysle bezpečnostnej politiky SFC je používateľ SFC</w:t>
      </w:r>
      <w:r>
        <w:t>2014</w:t>
      </w:r>
      <w:r w:rsidRPr="00C85A7F">
        <w:t xml:space="preserve"> zodpovedný za všetky úkony vykonané v</w:t>
      </w:r>
      <w:r>
        <w:t> </w:t>
      </w:r>
      <w:r w:rsidRPr="00C85A7F">
        <w:t>SFC</w:t>
      </w:r>
      <w:r>
        <w:t>2014</w:t>
      </w:r>
      <w:r w:rsidRPr="00C85A7F">
        <w:t xml:space="preserve"> pod jemu </w:t>
      </w:r>
      <w:r w:rsidRPr="00C85A7F">
        <w:lastRenderedPageBreak/>
        <w:t xml:space="preserve">prideleným používateľským menom a heslom, a to aj v prípade ak tieto úkony boli pod jeho menom vykonané inou osobou. </w:t>
      </w:r>
    </w:p>
    <w:p w:rsidR="0067228C" w:rsidRPr="00C85A7F" w:rsidRDefault="007714D1" w:rsidP="00AA7E09">
      <w:pPr>
        <w:pStyle w:val="MPCKO1"/>
      </w:pPr>
      <w:bookmarkStart w:id="75" w:name="_Toc414266843"/>
      <w:bookmarkStart w:id="76" w:name="_Toc417905954"/>
      <w:bookmarkStart w:id="77" w:name="_Toc491873854"/>
      <w:bookmarkEnd w:id="72"/>
      <w:r>
        <w:t xml:space="preserve">8 </w:t>
      </w:r>
      <w:r w:rsidR="0067228C" w:rsidRPr="00C85A7F">
        <w:t>Zoznam príloh</w:t>
      </w:r>
      <w:bookmarkEnd w:id="75"/>
      <w:bookmarkEnd w:id="76"/>
      <w:bookmarkEnd w:id="77"/>
    </w:p>
    <w:p w:rsidR="009C15C2" w:rsidRDefault="009A7ED3" w:rsidP="00683388">
      <w:pPr>
        <w:pStyle w:val="Odsekzoznamu"/>
        <w:numPr>
          <w:ilvl w:val="0"/>
          <w:numId w:val="17"/>
        </w:numPr>
        <w:spacing w:before="120" w:after="120"/>
        <w:contextualSpacing w:val="0"/>
        <w:jc w:val="both"/>
        <w:rPr>
          <w:ins w:id="78" w:author="Adriana Giménez" w:date="2018-11-14T14:58:00Z"/>
        </w:rPr>
      </w:pPr>
      <w:r w:rsidRPr="00E54B70">
        <w:t xml:space="preserve">Formulár žiadosti o prístup do </w:t>
      </w:r>
      <w:r w:rsidR="006C13A6" w:rsidRPr="00E54B70">
        <w:t xml:space="preserve">SFC2014 </w:t>
      </w:r>
      <w:r w:rsidRPr="00E54B70">
        <w:t>(aktualizovaný k</w:t>
      </w:r>
      <w:del w:id="79" w:author="Adriana Giménez" w:date="2018-12-03T10:24:00Z">
        <w:r w:rsidRPr="00E54B70" w:rsidDel="00C0579A">
          <w:delText> </w:delText>
        </w:r>
      </w:del>
      <w:ins w:id="80" w:author="Adriana Giménez" w:date="2018-12-03T10:24:00Z">
        <w:r w:rsidR="00C0579A">
          <w:t> </w:t>
        </w:r>
      </w:ins>
      <w:del w:id="81" w:author="Adriana Giménez" w:date="2018-11-14T14:58:00Z">
        <w:r w:rsidR="000E4D37" w:rsidRPr="00E54B70" w:rsidDel="00011D3C">
          <w:delText>01</w:delText>
        </w:r>
      </w:del>
      <w:ins w:id="82" w:author="Adriana Giménez" w:date="2018-12-03T10:24:00Z">
        <w:r w:rsidR="00C0579A">
          <w:t>03.12</w:t>
        </w:r>
      </w:ins>
      <w:del w:id="83" w:author="Adriana Giménez" w:date="2018-11-30T09:39:00Z">
        <w:r w:rsidRPr="00E54B70" w:rsidDel="005E609B">
          <w:delText>. </w:delText>
        </w:r>
      </w:del>
      <w:del w:id="84" w:author="Adriana Giménez" w:date="2018-11-14T14:59:00Z">
        <w:r w:rsidR="000E4D37" w:rsidRPr="00E54B70" w:rsidDel="00011D3C">
          <w:delText>09</w:delText>
        </w:r>
      </w:del>
      <w:r w:rsidRPr="00E54B70">
        <w:t>.</w:t>
      </w:r>
      <w:del w:id="85" w:author="Adriana Giménez" w:date="2018-11-30T09:39:00Z">
        <w:r w:rsidRPr="00E54B70" w:rsidDel="005E609B">
          <w:delText> </w:delText>
        </w:r>
      </w:del>
      <w:r w:rsidRPr="00E54B70">
        <w:t>201</w:t>
      </w:r>
      <w:ins w:id="86" w:author="Adriana Giménez" w:date="2018-11-14T14:59:00Z">
        <w:r w:rsidR="00011D3C">
          <w:t>8</w:t>
        </w:r>
      </w:ins>
      <w:del w:id="87" w:author="Adriana Giménez" w:date="2018-11-14T14:59:00Z">
        <w:r w:rsidR="000E4D37" w:rsidRPr="00E54B70" w:rsidDel="00011D3C">
          <w:delText>7</w:delText>
        </w:r>
      </w:del>
      <w:r w:rsidRPr="00E54B70">
        <w:t>)</w:t>
      </w:r>
    </w:p>
    <w:p w:rsidR="00011D3C" w:rsidRPr="00A377D4" w:rsidRDefault="00011D3C" w:rsidP="00011D3C">
      <w:pPr>
        <w:pStyle w:val="Odsekzoznamu"/>
        <w:numPr>
          <w:ilvl w:val="0"/>
          <w:numId w:val="17"/>
        </w:numPr>
        <w:spacing w:before="120" w:after="120"/>
        <w:jc w:val="both"/>
        <w:rPr>
          <w:ins w:id="88" w:author="Adriana Giménez" w:date="2018-11-14T14:58:00Z"/>
        </w:rPr>
      </w:pPr>
      <w:ins w:id="89" w:author="Adriana Giménez" w:date="2018-11-14T14:58:00Z">
        <w:r>
          <w:t>Formulár pre kontrolu prístupov do SFC20</w:t>
        </w:r>
      </w:ins>
      <w:ins w:id="90" w:author="Adriana Giménez" w:date="2018-11-14T14:59:00Z">
        <w:r>
          <w:t>14</w:t>
        </w:r>
      </w:ins>
      <w:ins w:id="91" w:author="Adriana Giménez" w:date="2018-11-14T14:58:00Z">
        <w:r>
          <w:t xml:space="preserve"> </w:t>
        </w:r>
      </w:ins>
    </w:p>
    <w:p w:rsidR="00011D3C" w:rsidRPr="00683388" w:rsidRDefault="00011D3C" w:rsidP="009D2894">
      <w:pPr>
        <w:spacing w:before="120" w:after="120"/>
        <w:jc w:val="both"/>
      </w:pPr>
      <w:bookmarkStart w:id="92" w:name="_GoBack"/>
      <w:bookmarkEnd w:id="92"/>
    </w:p>
    <w:sectPr w:rsidR="00011D3C" w:rsidRPr="00683388" w:rsidSect="0062629C">
      <w:headerReference w:type="default" r:id="rId22"/>
      <w:footerReference w:type="default" r:id="rId2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102" w:rsidRDefault="00063102">
      <w:r>
        <w:separator/>
      </w:r>
    </w:p>
  </w:endnote>
  <w:endnote w:type="continuationSeparator" w:id="0">
    <w:p w:rsidR="00063102" w:rsidRDefault="00063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Linotyp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890" w:rsidRPr="00CF60E2" w:rsidRDefault="00416890" w:rsidP="00416890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50F783C1" wp14:editId="42865768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773D8A1" id="Rovná spojnica 4" o:spid="_x0000_s1026" style="position:absolute;flip:y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" strokecolor="#c2d69b [1942]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416890" w:rsidRPr="00CF60E2" w:rsidRDefault="00416890" w:rsidP="00416890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71040" behindDoc="1" locked="0" layoutInCell="1" allowOverlap="1" wp14:anchorId="36D417E2" wp14:editId="01A5108C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C0579A">
          <w:rPr>
            <w:noProof/>
          </w:rPr>
          <w:t>8</w:t>
        </w:r>
        <w:r w:rsidRPr="00CF60E2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102" w:rsidRDefault="00063102">
      <w:r>
        <w:separator/>
      </w:r>
    </w:p>
  </w:footnote>
  <w:footnote w:type="continuationSeparator" w:id="0">
    <w:p w:rsidR="00063102" w:rsidRDefault="00063102">
      <w:r>
        <w:continuationSeparator/>
      </w:r>
    </w:p>
  </w:footnote>
  <w:footnote w:id="1">
    <w:p w:rsidR="0062629C" w:rsidRPr="006C7870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6C7870">
        <w:rPr>
          <w:rStyle w:val="Odkaznapoznmkupodiarou"/>
          <w:rFonts w:ascii="Times New Roman" w:eastAsiaTheme="majorEastAsia" w:hAnsi="Times New Roman"/>
        </w:rPr>
        <w:footnoteRef/>
      </w:r>
      <w:r w:rsidRPr="006C7870">
        <w:rPr>
          <w:rFonts w:ascii="Times New Roman" w:hAnsi="Times New Roman"/>
        </w:rPr>
        <w:t xml:space="preserve"> </w:t>
      </w:r>
      <w:ins w:id="21" w:author="Adriana Giménez" w:date="2018-11-14T15:17:00Z">
        <w:r w:rsidR="006C7870" w:rsidRPr="006C7870">
          <w:rPr>
            <w:rStyle w:val="Hypertextovprepojenie"/>
            <w:rFonts w:ascii="Times New Roman" w:hAnsi="Times New Roman"/>
          </w:rPr>
          <w:t>https://eur-lex.europa.eu/legal-content/SK/ALL/?uri=CELEX%3A02014R0184-20140228</w:t>
        </w:r>
      </w:ins>
      <w:del w:id="22" w:author="Adriana Giménez" w:date="2018-11-14T15:16:00Z">
        <w:r w:rsidR="00FD04C2" w:rsidRPr="006C7870" w:rsidDel="006C7870">
          <w:fldChar w:fldCharType="begin"/>
        </w:r>
        <w:r w:rsidR="00FD04C2" w:rsidRPr="006C7870" w:rsidDel="006C7870">
          <w:delInstrText xml:space="preserve"> HYPERLINK "http://eur-lex.europa.eu/legal-content/SK/TXT/PDF/?uri=CELEX:32014R0184&amp;from=EN" </w:delInstrText>
        </w:r>
        <w:r w:rsidR="00FD04C2" w:rsidRPr="006C7870" w:rsidDel="006C7870">
          <w:fldChar w:fldCharType="separate"/>
        </w:r>
        <w:r w:rsidRPr="006C7870" w:rsidDel="006C7870">
          <w:rPr>
            <w:rStyle w:val="Hypertextovprepojenie"/>
            <w:rFonts w:ascii="Times New Roman" w:hAnsi="Times New Roman"/>
          </w:rPr>
          <w:delText>http://eur-lex.europa.eu/legal-content/SK/TXT/PDF/?uri=CELEX:32014R0184&amp;from=EN</w:delText>
        </w:r>
        <w:r w:rsidR="00FD04C2" w:rsidRPr="006C7870" w:rsidDel="006C7870">
          <w:rPr>
            <w:rStyle w:val="Hypertextovprepojenie"/>
            <w:rFonts w:ascii="Times New Roman" w:hAnsi="Times New Roman"/>
          </w:rPr>
          <w:fldChar w:fldCharType="end"/>
        </w:r>
        <w:r w:rsidRPr="006C7870" w:rsidDel="006C7870">
          <w:rPr>
            <w:rFonts w:ascii="Times New Roman" w:hAnsi="Times New Roman"/>
            <w:lang w:val="sk-SK"/>
          </w:rPr>
          <w:delText xml:space="preserve"> </w:delText>
        </w:r>
      </w:del>
    </w:p>
  </w:footnote>
  <w:footnote w:id="2">
    <w:p w:rsidR="00F56A5A" w:rsidRPr="006C7870" w:rsidRDefault="00F56A5A" w:rsidP="00F56A5A">
      <w:pPr>
        <w:pStyle w:val="Textpoznmkypodiarou"/>
        <w:spacing w:before="0" w:after="0"/>
        <w:rPr>
          <w:rFonts w:ascii="Times New Roman" w:hAnsi="Times New Roman"/>
          <w:lang w:val="sk-SK"/>
        </w:rPr>
      </w:pPr>
      <w:r w:rsidRPr="006C7870">
        <w:rPr>
          <w:rStyle w:val="Odkaznapoznmkupodiarou"/>
          <w:rFonts w:ascii="Times New Roman" w:hAnsi="Times New Roman"/>
        </w:rPr>
        <w:footnoteRef/>
      </w:r>
      <w:r w:rsidR="00BB41F2" w:rsidRPr="006C7870">
        <w:rPr>
          <w:rFonts w:ascii="Times New Roman" w:hAnsi="Times New Roman"/>
          <w:lang w:val="sk-SK"/>
        </w:rPr>
        <w:t xml:space="preserve"> </w:t>
      </w:r>
      <w:r w:rsidR="003D7E9C" w:rsidRPr="006C7870">
        <w:rPr>
          <w:rFonts w:ascii="Times New Roman" w:hAnsi="Times New Roman"/>
          <w:lang w:val="sk-SK"/>
        </w:rPr>
        <w:t>Pre účely tohto usmernenia, f</w:t>
      </w:r>
      <w:r w:rsidR="00BB41F2" w:rsidRPr="006C7870">
        <w:rPr>
          <w:rFonts w:ascii="Times New Roman" w:hAnsi="Times New Roman"/>
          <w:lang w:val="sk-SK"/>
        </w:rPr>
        <w:t xml:space="preserve">unkciu rezortnej kontaktnej osoby plní </w:t>
      </w:r>
      <w:r w:rsidRPr="006C7870">
        <w:rPr>
          <w:rFonts w:ascii="Times New Roman" w:hAnsi="Times New Roman"/>
        </w:rPr>
        <w:t>administrátor ITMS na RO</w:t>
      </w:r>
      <w:r w:rsidR="003D7E9C" w:rsidRPr="006C7870">
        <w:rPr>
          <w:rFonts w:ascii="Times New Roman" w:hAnsi="Times New Roman"/>
          <w:lang w:val="sk-SK"/>
        </w:rPr>
        <w:t xml:space="preserve">, </w:t>
      </w:r>
      <w:r w:rsidRPr="006C7870">
        <w:rPr>
          <w:rFonts w:ascii="Times New Roman" w:hAnsi="Times New Roman"/>
        </w:rPr>
        <w:t xml:space="preserve">resp. </w:t>
      </w:r>
      <w:r w:rsidR="00C268C5" w:rsidRPr="006C7870">
        <w:rPr>
          <w:rFonts w:ascii="Times New Roman" w:hAnsi="Times New Roman"/>
          <w:lang w:val="sk-SK"/>
        </w:rPr>
        <w:t xml:space="preserve">iný </w:t>
      </w:r>
      <w:r w:rsidRPr="006C7870">
        <w:rPr>
          <w:rFonts w:ascii="Times New Roman" w:hAnsi="Times New Roman"/>
        </w:rPr>
        <w:t xml:space="preserve">poverený zamestnanec </w:t>
      </w:r>
      <w:r w:rsidR="00C268C5" w:rsidRPr="006C7870">
        <w:rPr>
          <w:rFonts w:ascii="Times New Roman" w:hAnsi="Times New Roman"/>
          <w:lang w:val="sk-SK"/>
        </w:rPr>
        <w:t>orgánu</w:t>
      </w:r>
      <w:r w:rsidRPr="006C7870">
        <w:rPr>
          <w:rFonts w:ascii="Times New Roman" w:hAnsi="Times New Roman"/>
        </w:rPr>
        <w:t>.</w:t>
      </w:r>
    </w:p>
  </w:footnote>
  <w:footnote w:id="3">
    <w:p w:rsidR="0062629C" w:rsidRPr="006C7870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6C7870">
        <w:rPr>
          <w:rStyle w:val="Odkaznapoznmkupodiarou"/>
          <w:rFonts w:ascii="Times New Roman" w:hAnsi="Times New Roman"/>
        </w:rPr>
        <w:footnoteRef/>
      </w:r>
      <w:r w:rsidRPr="006C7870">
        <w:rPr>
          <w:rFonts w:ascii="Times New Roman" w:hAnsi="Times New Roman"/>
        </w:rPr>
        <w:t xml:space="preserve"> </w:t>
      </w:r>
      <w:ins w:id="26" w:author="Adriana Giménez" w:date="2018-11-14T15:16:00Z">
        <w:r w:rsidR="006C7870" w:rsidRPr="006C7870">
          <w:rPr>
            <w:rStyle w:val="Hypertextovprepojenie"/>
            <w:rFonts w:ascii="Times New Roman" w:hAnsi="Times New Roman"/>
          </w:rPr>
          <w:t>https://eur-lex.europa.eu/legal-content/SK/TXT/?uri=CELEX:52015PC0365</w:t>
        </w:r>
      </w:ins>
      <w:del w:id="27" w:author="Adriana Giménez" w:date="2018-11-14T15:16:00Z">
        <w:r w:rsidR="00FD04C2" w:rsidRPr="00651BD7" w:rsidDel="006C7870">
          <w:fldChar w:fldCharType="begin"/>
        </w:r>
        <w:r w:rsidR="00FD04C2" w:rsidRPr="006C7870" w:rsidDel="006C7870">
          <w:delInstrText xml:space="preserve"> HYPERLINK "http://eur-lex.europa.eu/legal-content/SK/TXT/PDF/?uri=CELEX:32013R1303&amp;rid=1" </w:delInstrText>
        </w:r>
        <w:r w:rsidR="00FD04C2" w:rsidRPr="00651BD7" w:rsidDel="006C7870">
          <w:fldChar w:fldCharType="separate"/>
        </w:r>
        <w:r w:rsidRPr="006C7870" w:rsidDel="006C7870">
          <w:rPr>
            <w:rStyle w:val="Hypertextovprepojenie"/>
            <w:rFonts w:ascii="Times New Roman" w:hAnsi="Times New Roman"/>
          </w:rPr>
          <w:delText>http://eur-lex.europa.eu/legal-content/SK/TXT/PDF/?uri=CELEX:32013R1303&amp;rid=1</w:delText>
        </w:r>
        <w:r w:rsidR="00FD04C2" w:rsidRPr="00651BD7" w:rsidDel="006C7870">
          <w:rPr>
            <w:rStyle w:val="Hypertextovprepojenie"/>
            <w:rFonts w:ascii="Times New Roman" w:hAnsi="Times New Roman"/>
          </w:rPr>
          <w:fldChar w:fldCharType="end"/>
        </w:r>
      </w:del>
    </w:p>
  </w:footnote>
  <w:footnote w:id="4">
    <w:p w:rsidR="0062629C" w:rsidRPr="006C7870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6C7870">
        <w:rPr>
          <w:rStyle w:val="Odkaznapoznmkupodiarou"/>
          <w:rFonts w:ascii="Times New Roman" w:hAnsi="Times New Roman"/>
        </w:rPr>
        <w:footnoteRef/>
      </w:r>
      <w:r w:rsidRPr="006C7870">
        <w:rPr>
          <w:rFonts w:ascii="Times New Roman" w:hAnsi="Times New Roman"/>
        </w:rPr>
        <w:t xml:space="preserve"> SFC2014 bude v programovom období 2014</w:t>
      </w:r>
      <w:r w:rsidRPr="006C7870">
        <w:rPr>
          <w:rFonts w:ascii="Times New Roman" w:hAnsi="Times New Roman"/>
          <w:lang w:val="sk-SK"/>
        </w:rPr>
        <w:t xml:space="preserve"> </w:t>
      </w:r>
      <w:r w:rsidRPr="006C7870">
        <w:rPr>
          <w:rFonts w:ascii="Times New Roman" w:hAnsi="Times New Roman"/>
        </w:rPr>
        <w:t>–</w:t>
      </w:r>
      <w:r w:rsidRPr="006C7870">
        <w:rPr>
          <w:rFonts w:ascii="Times New Roman" w:hAnsi="Times New Roman"/>
          <w:lang w:val="sk-SK"/>
        </w:rPr>
        <w:t xml:space="preserve"> </w:t>
      </w:r>
      <w:r w:rsidRPr="006C7870">
        <w:rPr>
          <w:rFonts w:ascii="Times New Roman" w:hAnsi="Times New Roman"/>
        </w:rPr>
        <w:t>2020 slúžiť na elektronickú výmenu informácií pre nasledovné EŠIF: ERDF, ESF, KF, EAFRD, EMF</w:t>
      </w:r>
      <w:r w:rsidRPr="006C7870">
        <w:rPr>
          <w:rFonts w:ascii="Times New Roman" w:hAnsi="Times New Roman"/>
          <w:lang w:val="sk-SK"/>
        </w:rPr>
        <w:t>F</w:t>
      </w:r>
      <w:r w:rsidRPr="006C7870">
        <w:rPr>
          <w:rFonts w:ascii="Times New Roman" w:hAnsi="Times New Roman"/>
        </w:rPr>
        <w:t xml:space="preserve">, FEAD, ETC, IPA, AMF, ISF, EGF, pričom toto usmernenie upravuje riadenie prístupov za fondy ERDF, ESF a KF pre role </w:t>
      </w:r>
      <w:r w:rsidR="001B682D" w:rsidRPr="006C7870">
        <w:rPr>
          <w:rFonts w:ascii="Times New Roman" w:hAnsi="Times New Roman"/>
          <w:lang w:val="sk-SK"/>
        </w:rPr>
        <w:t>MSA</w:t>
      </w:r>
      <w:r w:rsidR="001B682D" w:rsidRPr="006C7870">
        <w:rPr>
          <w:rFonts w:ascii="Times New Roman" w:hAnsi="Times New Roman"/>
        </w:rPr>
        <w:t xml:space="preserve"> </w:t>
      </w:r>
      <w:r w:rsidRPr="006C7870">
        <w:rPr>
          <w:rFonts w:ascii="Times New Roman" w:hAnsi="Times New Roman"/>
        </w:rPr>
        <w:t>a</w:t>
      </w:r>
      <w:r w:rsidR="001B682D" w:rsidRPr="006C7870">
        <w:rPr>
          <w:rFonts w:ascii="Times New Roman" w:hAnsi="Times New Roman"/>
        </w:rPr>
        <w:t> </w:t>
      </w:r>
      <w:r w:rsidR="001B682D" w:rsidRPr="006C7870">
        <w:rPr>
          <w:rFonts w:ascii="Times New Roman" w:hAnsi="Times New Roman"/>
          <w:lang w:val="sk-SK"/>
        </w:rPr>
        <w:t>MSMA, a za fondy YEI, EAFRD, EMFF pre role MSMA</w:t>
      </w:r>
      <w:r w:rsidRPr="006C7870">
        <w:rPr>
          <w:rFonts w:ascii="Times New Roman" w:hAnsi="Times New Roman"/>
        </w:rPr>
        <w:t>.</w:t>
      </w:r>
    </w:p>
  </w:footnote>
  <w:footnote w:id="5">
    <w:p w:rsidR="0062629C" w:rsidRPr="00AC75EF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6C7870">
        <w:rPr>
          <w:rStyle w:val="Odkaznapoznmkupodiarou"/>
          <w:rFonts w:ascii="Times New Roman" w:hAnsi="Times New Roman"/>
        </w:rPr>
        <w:footnoteRef/>
      </w:r>
      <w:r w:rsidRPr="006C7870">
        <w:rPr>
          <w:rFonts w:ascii="Times New Roman" w:hAnsi="Times New Roman"/>
        </w:rPr>
        <w:t xml:space="preserve"> Ďalšie informácie</w:t>
      </w:r>
      <w:r w:rsidRPr="00AC75EF">
        <w:rPr>
          <w:rFonts w:ascii="Times New Roman" w:hAnsi="Times New Roman"/>
        </w:rPr>
        <w:t xml:space="preserve"> o SFC2014 sa nachádzajú na </w:t>
      </w:r>
      <w:hyperlink r:id="rId1" w:history="1">
        <w:r w:rsidR="00AC75EF" w:rsidRPr="00C85A7F">
          <w:rPr>
            <w:rStyle w:val="Hypertextovprepojenie"/>
            <w:rFonts w:ascii="Times New Roman" w:hAnsi="Times New Roman"/>
          </w:rPr>
          <w:t>https://ec.europa.eu/sfc/en/2014/about-sfc2014</w:t>
        </w:r>
      </w:hyperlink>
      <w:r w:rsidR="00AC75EF" w:rsidRPr="00C85A7F">
        <w:rPr>
          <w:rFonts w:ascii="Times New Roman" w:hAnsi="Times New Roman"/>
          <w:lang w:val="sk-SK"/>
        </w:rPr>
        <w:t xml:space="preserve"> </w:t>
      </w:r>
    </w:p>
  </w:footnote>
  <w:footnote w:id="6">
    <w:p w:rsidR="004A3B2B" w:rsidRPr="00672415" w:rsidRDefault="004A3B2B" w:rsidP="004A3B2B">
      <w:pPr>
        <w:pStyle w:val="Textpoznmkypodiarou"/>
        <w:contextualSpacing/>
        <w:rPr>
          <w:lang w:val="sk-SK"/>
        </w:rPr>
      </w:pPr>
      <w:r>
        <w:rPr>
          <w:rStyle w:val="Odkaznapoznmkupodiarou"/>
          <w:rFonts w:eastAsiaTheme="majorEastAsia"/>
        </w:rPr>
        <w:footnoteRef/>
      </w:r>
      <w:r>
        <w:t xml:space="preserve"> </w:t>
      </w:r>
      <w:r w:rsidRPr="00672415">
        <w:rPr>
          <w:rFonts w:ascii="Times New Roman" w:hAnsi="Times New Roman"/>
        </w:rPr>
        <w:t>Len pre role</w:t>
      </w:r>
      <w:r>
        <w:rPr>
          <w:rFonts w:ascii="Times New Roman" w:hAnsi="Times New Roman"/>
          <w:lang w:val="sk-SK"/>
        </w:rPr>
        <w:t xml:space="preserve"> </w:t>
      </w:r>
      <w:proofErr w:type="spellStart"/>
      <w:r>
        <w:rPr>
          <w:rFonts w:ascii="Times New Roman" w:hAnsi="Times New Roman"/>
          <w:lang w:val="sk-SK"/>
        </w:rPr>
        <w:t>Member</w:t>
      </w:r>
      <w:proofErr w:type="spellEnd"/>
      <w:r>
        <w:rPr>
          <w:rFonts w:ascii="Times New Roman" w:hAnsi="Times New Roman"/>
          <w:lang w:val="sk-SK"/>
        </w:rPr>
        <w:t xml:space="preserve"> State </w:t>
      </w:r>
      <w:proofErr w:type="spellStart"/>
      <w:r>
        <w:rPr>
          <w:rFonts w:ascii="Times New Roman" w:hAnsi="Times New Roman"/>
          <w:lang w:val="sk-SK"/>
        </w:rPr>
        <w:t>Authority</w:t>
      </w:r>
      <w:proofErr w:type="spellEnd"/>
    </w:p>
  </w:footnote>
  <w:footnote w:id="7">
    <w:p w:rsidR="004A3B2B" w:rsidRPr="00672415" w:rsidRDefault="004A3B2B" w:rsidP="004A3B2B">
      <w:pPr>
        <w:pStyle w:val="Textpoznmkypodiarou"/>
        <w:contextualSpacing/>
        <w:rPr>
          <w:rFonts w:ascii="Times New Roman" w:hAnsi="Times New Roman"/>
        </w:rPr>
      </w:pPr>
      <w:r>
        <w:rPr>
          <w:rStyle w:val="Odkaznapoznmkupodiarou"/>
          <w:rFonts w:eastAsiaTheme="majorEastAsia"/>
        </w:rPr>
        <w:footnoteRef/>
      </w:r>
      <w:r>
        <w:t xml:space="preserve"> </w:t>
      </w:r>
      <w:r w:rsidRPr="00672415">
        <w:rPr>
          <w:rFonts w:ascii="Times New Roman" w:hAnsi="Times New Roman"/>
        </w:rPr>
        <w:t>Len pre role</w:t>
      </w:r>
      <w:r>
        <w:rPr>
          <w:rFonts w:ascii="Times New Roman" w:hAnsi="Times New Roman"/>
          <w:lang w:val="sk-SK"/>
        </w:rPr>
        <w:t xml:space="preserve"> </w:t>
      </w:r>
      <w:proofErr w:type="spellStart"/>
      <w:r>
        <w:rPr>
          <w:rFonts w:ascii="Times New Roman" w:hAnsi="Times New Roman"/>
          <w:lang w:val="sk-SK"/>
        </w:rPr>
        <w:t>Member</w:t>
      </w:r>
      <w:proofErr w:type="spellEnd"/>
      <w:r>
        <w:rPr>
          <w:rFonts w:ascii="Times New Roman" w:hAnsi="Times New Roman"/>
          <w:lang w:val="sk-SK"/>
        </w:rPr>
        <w:t xml:space="preserve"> State </w:t>
      </w:r>
      <w:proofErr w:type="spellStart"/>
      <w:r>
        <w:rPr>
          <w:rFonts w:ascii="Times New Roman" w:hAnsi="Times New Roman"/>
          <w:lang w:val="sk-SK"/>
        </w:rPr>
        <w:t>Authority</w:t>
      </w:r>
      <w:proofErr w:type="spellEnd"/>
    </w:p>
  </w:footnote>
  <w:footnote w:id="8">
    <w:p w:rsidR="004A3B2B" w:rsidRPr="00672415" w:rsidRDefault="004A3B2B" w:rsidP="004A3B2B">
      <w:pPr>
        <w:pStyle w:val="Textpoznmkypodiarou"/>
        <w:contextualSpacing/>
        <w:rPr>
          <w:lang w:val="sk-SK"/>
        </w:rPr>
      </w:pPr>
      <w:r>
        <w:rPr>
          <w:rStyle w:val="Odkaznapoznmkupodiarou"/>
          <w:rFonts w:eastAsiaTheme="majorEastAsia"/>
        </w:rPr>
        <w:footnoteRef/>
      </w:r>
      <w:r>
        <w:t xml:space="preserve"> </w:t>
      </w:r>
      <w:r w:rsidRPr="00672415">
        <w:rPr>
          <w:rFonts w:ascii="Times New Roman" w:hAnsi="Times New Roman"/>
        </w:rPr>
        <w:t>Len pre role</w:t>
      </w:r>
      <w:r>
        <w:rPr>
          <w:rFonts w:ascii="Times New Roman" w:hAnsi="Times New Roman"/>
          <w:lang w:val="sk-SK"/>
        </w:rPr>
        <w:t xml:space="preserve"> </w:t>
      </w:r>
      <w:proofErr w:type="spellStart"/>
      <w:r>
        <w:rPr>
          <w:rFonts w:ascii="Times New Roman" w:hAnsi="Times New Roman"/>
          <w:lang w:val="sk-SK"/>
        </w:rPr>
        <w:t>Member</w:t>
      </w:r>
      <w:proofErr w:type="spellEnd"/>
      <w:r>
        <w:rPr>
          <w:rFonts w:ascii="Times New Roman" w:hAnsi="Times New Roman"/>
          <w:lang w:val="sk-SK"/>
        </w:rPr>
        <w:t xml:space="preserve"> State </w:t>
      </w:r>
      <w:proofErr w:type="spellStart"/>
      <w:r>
        <w:rPr>
          <w:rFonts w:ascii="Times New Roman" w:hAnsi="Times New Roman"/>
          <w:lang w:val="sk-SK"/>
        </w:rPr>
        <w:t>Authority</w:t>
      </w:r>
      <w:proofErr w:type="spellEnd"/>
    </w:p>
  </w:footnote>
  <w:footnote w:id="9">
    <w:p w:rsidR="00ED3FD1" w:rsidRPr="001B682D" w:rsidRDefault="0062629C">
      <w:pPr>
        <w:pStyle w:val="Textpoznmkypodiarou"/>
        <w:contextualSpacing/>
        <w:rPr>
          <w:rFonts w:ascii="Times New Roman" w:hAnsi="Times New Roman"/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="002F0FD9" w:rsidRPr="000229FE">
        <w:rPr>
          <w:rFonts w:ascii="Times New Roman" w:hAnsi="Times New Roman"/>
        </w:rPr>
        <w:t xml:space="preserve">EU </w:t>
      </w:r>
      <w:proofErr w:type="spellStart"/>
      <w:r w:rsidR="002F0FD9" w:rsidRPr="000229FE">
        <w:rPr>
          <w:rFonts w:ascii="Times New Roman" w:hAnsi="Times New Roman"/>
        </w:rPr>
        <w:t>Login</w:t>
      </w:r>
      <w:proofErr w:type="spellEnd"/>
      <w:r w:rsidR="002F0FD9" w:rsidRPr="000229FE">
        <w:rPr>
          <w:rFonts w:ascii="Times New Roman" w:hAnsi="Times New Roman"/>
        </w:rPr>
        <w:t xml:space="preserve"> </w:t>
      </w:r>
      <w:r w:rsidR="00E61D9C">
        <w:rPr>
          <w:rFonts w:ascii="Times New Roman" w:hAnsi="Times New Roman"/>
          <w:lang w:val="sk-SK"/>
        </w:rPr>
        <w:t>predstavuje</w:t>
      </w:r>
      <w:r w:rsidR="002F0FD9">
        <w:rPr>
          <w:rFonts w:ascii="Times New Roman" w:hAnsi="Times New Roman"/>
          <w:lang w:val="sk-SK"/>
        </w:rPr>
        <w:t xml:space="preserve"> užívateľský prístup do Centrálneho Autentifikačného Systému Európskej komisie (</w:t>
      </w:r>
      <w:proofErr w:type="spellStart"/>
      <w:r w:rsidR="002F0FD9" w:rsidRPr="0017107B">
        <w:rPr>
          <w:rFonts w:ascii="Times New Roman" w:hAnsi="Times New Roman"/>
        </w:rPr>
        <w:t>European</w:t>
      </w:r>
      <w:proofErr w:type="spellEnd"/>
      <w:r w:rsidR="002F0FD9" w:rsidRPr="0017107B">
        <w:rPr>
          <w:rFonts w:ascii="Times New Roman" w:hAnsi="Times New Roman"/>
        </w:rPr>
        <w:t xml:space="preserve"> </w:t>
      </w:r>
      <w:proofErr w:type="spellStart"/>
      <w:r w:rsidR="002F0FD9" w:rsidRPr="001B682D">
        <w:rPr>
          <w:rFonts w:ascii="Times New Roman" w:hAnsi="Times New Roman"/>
        </w:rPr>
        <w:t>Commission</w:t>
      </w:r>
      <w:proofErr w:type="spellEnd"/>
      <w:r w:rsidR="002F0FD9" w:rsidRPr="001B682D">
        <w:rPr>
          <w:rFonts w:ascii="Times New Roman" w:hAnsi="Times New Roman"/>
        </w:rPr>
        <w:t xml:space="preserve"> </w:t>
      </w:r>
      <w:proofErr w:type="spellStart"/>
      <w:r w:rsidR="002F0FD9" w:rsidRPr="001B682D">
        <w:rPr>
          <w:rFonts w:ascii="Times New Roman" w:hAnsi="Times New Roman"/>
        </w:rPr>
        <w:t>Authentification</w:t>
      </w:r>
      <w:proofErr w:type="spellEnd"/>
      <w:r w:rsidR="002F0FD9" w:rsidRPr="001B682D">
        <w:rPr>
          <w:rFonts w:ascii="Times New Roman" w:hAnsi="Times New Roman"/>
        </w:rPr>
        <w:t xml:space="preserve"> </w:t>
      </w:r>
      <w:proofErr w:type="spellStart"/>
      <w:r w:rsidR="002F0FD9" w:rsidRPr="001B682D">
        <w:rPr>
          <w:rFonts w:ascii="Times New Roman" w:hAnsi="Times New Roman"/>
        </w:rPr>
        <w:t>Service</w:t>
      </w:r>
      <w:proofErr w:type="spellEnd"/>
      <w:r w:rsidR="002F0FD9" w:rsidRPr="001B682D">
        <w:rPr>
          <w:rFonts w:ascii="Times New Roman" w:hAnsi="Times New Roman"/>
          <w:lang w:val="sk-SK"/>
        </w:rPr>
        <w:t xml:space="preserve"> – ECAS), ktorý umožňuje užívateľom prístup do širokej skupiny webových služieb EK </w:t>
      </w:r>
      <w:r w:rsidR="002F0FD9" w:rsidRPr="001B682D">
        <w:rPr>
          <w:rFonts w:ascii="Times New Roman" w:hAnsi="Times New Roman"/>
          <w:u w:val="single"/>
        </w:rPr>
        <w:t>(napr. SFC2007, SFC2014, CIRCABC)</w:t>
      </w:r>
      <w:r w:rsidR="002F0FD9" w:rsidRPr="001B682D">
        <w:rPr>
          <w:rFonts w:ascii="Times New Roman" w:hAnsi="Times New Roman"/>
          <w:u w:val="single"/>
          <w:lang w:val="sk-SK"/>
        </w:rPr>
        <w:t xml:space="preserve"> </w:t>
      </w:r>
      <w:r w:rsidR="002F0FD9" w:rsidRPr="001B682D">
        <w:rPr>
          <w:rFonts w:ascii="Times New Roman" w:hAnsi="Times New Roman"/>
          <w:lang w:val="sk-SK"/>
        </w:rPr>
        <w:t>prostredníctvom jedného konta (vo forme emailovej adresy a hesla).</w:t>
      </w:r>
    </w:p>
  </w:footnote>
  <w:footnote w:id="10">
    <w:p w:rsidR="0062629C" w:rsidRPr="001B682D" w:rsidRDefault="0062629C">
      <w:pPr>
        <w:pStyle w:val="Textpoznmkypodiarou"/>
        <w:contextualSpacing/>
        <w:rPr>
          <w:rFonts w:ascii="Times New Roman" w:hAnsi="Times New Roman"/>
          <w:lang w:val="sk-SK"/>
        </w:rPr>
      </w:pPr>
      <w:r w:rsidRPr="001B682D">
        <w:rPr>
          <w:rStyle w:val="Odkaznapoznmkupodiarou"/>
          <w:rFonts w:ascii="Times New Roman" w:hAnsi="Times New Roman"/>
        </w:rPr>
        <w:footnoteRef/>
      </w:r>
      <w:r w:rsidRPr="001B682D">
        <w:rPr>
          <w:rFonts w:ascii="Times New Roman" w:hAnsi="Times New Roman"/>
        </w:rPr>
        <w:t xml:space="preserve"> Z dôvodu umožniť MSL/</w:t>
      </w:r>
      <w:proofErr w:type="spellStart"/>
      <w:r w:rsidRPr="001B682D">
        <w:rPr>
          <w:rFonts w:ascii="Times New Roman" w:hAnsi="Times New Roman"/>
        </w:rPr>
        <w:t>MSLd</w:t>
      </w:r>
      <w:proofErr w:type="spellEnd"/>
      <w:r w:rsidRPr="001B682D">
        <w:rPr>
          <w:rFonts w:ascii="Times New Roman" w:hAnsi="Times New Roman"/>
        </w:rPr>
        <w:t xml:space="preserve"> jednoduchšiu správu prístupov</w:t>
      </w:r>
      <w:r w:rsidRPr="001B682D">
        <w:rPr>
          <w:rFonts w:ascii="Times New Roman" w:hAnsi="Times New Roman"/>
          <w:lang w:val="sk-SK"/>
        </w:rPr>
        <w:t>.</w:t>
      </w:r>
    </w:p>
  </w:footnote>
  <w:footnote w:id="11">
    <w:p w:rsidR="0062629C" w:rsidRPr="00B76586" w:rsidRDefault="0062629C">
      <w:pPr>
        <w:pStyle w:val="Textpoznmkypodiarou"/>
        <w:contextualSpacing/>
        <w:rPr>
          <w:rFonts w:ascii="Times New Roman" w:hAnsi="Times New Roman"/>
          <w:highlight w:val="yellow"/>
          <w:lang w:val="sk-SK"/>
        </w:rPr>
      </w:pPr>
      <w:r w:rsidRPr="001B682D">
        <w:rPr>
          <w:rStyle w:val="Odkaznapoznmkupodiarou"/>
          <w:rFonts w:ascii="Times New Roman" w:hAnsi="Times New Roman"/>
        </w:rPr>
        <w:footnoteRef/>
      </w:r>
      <w:r w:rsidR="001B682D" w:rsidRPr="001B682D">
        <w:rPr>
          <w:rStyle w:val="Hypertextovprepojenie"/>
          <w:rFonts w:ascii="Times New Roman" w:hAnsi="Times New Roman"/>
          <w:lang w:val="sk-SK"/>
        </w:rPr>
        <w:t xml:space="preserve"> </w:t>
      </w:r>
      <w:r w:rsidR="001B682D" w:rsidRPr="001B682D">
        <w:rPr>
          <w:rFonts w:ascii="Times New Roman" w:hAnsi="Times New Roman"/>
          <w:lang w:val="sk-SK"/>
        </w:rPr>
        <w:t xml:space="preserve">ECAS UID – </w:t>
      </w:r>
      <w:proofErr w:type="spellStart"/>
      <w:r w:rsidR="001B682D" w:rsidRPr="001B682D">
        <w:rPr>
          <w:rFonts w:ascii="Times New Roman" w:hAnsi="Times New Roman"/>
          <w:lang w:val="sk-SK"/>
        </w:rPr>
        <w:t>European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Commission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Authentification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Service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Unique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Identifier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, ktorý užívateľ nájde svoj v správe svojho EU </w:t>
      </w:r>
      <w:proofErr w:type="spellStart"/>
      <w:r w:rsidR="001B682D" w:rsidRPr="001B682D">
        <w:rPr>
          <w:rFonts w:ascii="Times New Roman" w:hAnsi="Times New Roman"/>
          <w:lang w:val="sk-SK"/>
        </w:rPr>
        <w:t>Login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účtu na adrese: </w:t>
      </w:r>
      <w:hyperlink r:id="rId2" w:history="1">
        <w:r w:rsidR="001B682D" w:rsidRPr="00627DC5">
          <w:rPr>
            <w:rStyle w:val="Hypertextovprepojenie"/>
            <w:rFonts w:ascii="Times New Roman" w:hAnsi="Times New Roman"/>
            <w:lang w:val="sk-SK"/>
          </w:rPr>
          <w:t>https://webgate.ec.europa.eu/cas/userdata/ShowDetails.cgi</w:t>
        </w:r>
      </w:hyperlink>
      <w:r w:rsidR="007207F8" w:rsidRPr="001B682D">
        <w:rPr>
          <w:rFonts w:ascii="Times New Roman" w:hAnsi="Times New Roman"/>
          <w:lang w:val="sk-SK"/>
        </w:rPr>
        <w:t>.</w:t>
      </w:r>
      <w:r w:rsidR="007207F8" w:rsidRPr="001429F1" w:rsidDel="007207F8">
        <w:rPr>
          <w:rFonts w:ascii="Times New Roman" w:hAnsi="Times New Roman"/>
          <w:lang w:val="sk-SK"/>
        </w:rPr>
        <w:t xml:space="preserve"> </w:t>
      </w:r>
    </w:p>
  </w:footnote>
  <w:footnote w:id="12">
    <w:p w:rsidR="009A4296" w:rsidRPr="00C85A7F" w:rsidRDefault="009A4296">
      <w:pPr>
        <w:pStyle w:val="Textpoznmkypodiarou"/>
        <w:contextualSpacing/>
        <w:rPr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Pr="00C85A7F">
        <w:rPr>
          <w:rFonts w:ascii="Times New Roman" w:hAnsi="Times New Roman"/>
          <w:lang w:val="sk-SK"/>
        </w:rPr>
        <w:t xml:space="preserve">Kontaktný bod podpory užívateľov SFC2014, dostupný na emailovej adrese </w:t>
      </w:r>
      <w:hyperlink r:id="rId3" w:history="1">
        <w:r w:rsidR="001E44D1" w:rsidRPr="001C69B2">
          <w:rPr>
            <w:rStyle w:val="Hypertextovprepojenie"/>
            <w:rFonts w:ascii="Times New Roman" w:hAnsi="Times New Roman"/>
            <w:lang w:val="sk-SK"/>
          </w:rPr>
          <w:t>ec-sfc2014-info@ec.europa.eu</w:t>
        </w:r>
      </w:hyperlink>
      <w:r w:rsidRPr="00C85A7F">
        <w:rPr>
          <w:rFonts w:ascii="Times New Roman" w:hAnsi="Times New Roman"/>
          <w:lang w:val="sk-SK"/>
        </w:rPr>
        <w:t>.</w:t>
      </w:r>
    </w:p>
  </w:footnote>
  <w:footnote w:id="13">
    <w:p w:rsidR="0062629C" w:rsidRPr="00C85A7F" w:rsidRDefault="0062629C" w:rsidP="00820943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s výnimkou odboru </w:t>
      </w:r>
      <w:r w:rsidR="00F6525B">
        <w:rPr>
          <w:rFonts w:ascii="Times New Roman" w:hAnsi="Times New Roman"/>
          <w:lang w:val="sk-SK"/>
        </w:rPr>
        <w:t>riadenia IT projektov</w:t>
      </w:r>
    </w:p>
  </w:footnote>
  <w:footnote w:id="14">
    <w:p w:rsidR="0062629C" w:rsidRPr="00C85A7F" w:rsidRDefault="0062629C" w:rsidP="009A7ED3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V súčasnosti </w:t>
      </w:r>
      <w:r w:rsidR="00B6781C">
        <w:rPr>
          <w:rFonts w:ascii="Times New Roman" w:hAnsi="Times New Roman"/>
          <w:lang w:val="sk-SK"/>
        </w:rPr>
        <w:t xml:space="preserve">nie sú </w:t>
      </w:r>
      <w:r w:rsidRPr="00C85A7F">
        <w:rPr>
          <w:rFonts w:ascii="Times New Roman" w:hAnsi="Times New Roman"/>
        </w:rPr>
        <w:t>zmeny v</w:t>
      </w:r>
      <w:r w:rsidR="007941B6">
        <w:rPr>
          <w:rFonts w:ascii="Times New Roman" w:hAnsi="Times New Roman"/>
        </w:rPr>
        <w:t> </w:t>
      </w:r>
      <w:r w:rsidR="007941B6">
        <w:rPr>
          <w:rFonts w:ascii="Times New Roman" w:hAnsi="Times New Roman"/>
          <w:lang w:val="sk-SK"/>
        </w:rPr>
        <w:t xml:space="preserve">EU </w:t>
      </w:r>
      <w:proofErr w:type="spellStart"/>
      <w:r w:rsidR="007941B6">
        <w:rPr>
          <w:rFonts w:ascii="Times New Roman" w:hAnsi="Times New Roman"/>
          <w:lang w:val="sk-SK"/>
        </w:rPr>
        <w:t>Login</w:t>
      </w:r>
      <w:proofErr w:type="spellEnd"/>
      <w:r w:rsidRPr="00C85A7F">
        <w:rPr>
          <w:rFonts w:ascii="Times New Roman" w:hAnsi="Times New Roman"/>
        </w:rPr>
        <w:t xml:space="preserve">e používateľa automaticky </w:t>
      </w:r>
      <w:r w:rsidR="00B6781C">
        <w:rPr>
          <w:rFonts w:ascii="Times New Roman" w:hAnsi="Times New Roman"/>
          <w:lang w:val="sk-SK"/>
        </w:rPr>
        <w:t xml:space="preserve">prekopírované </w:t>
      </w:r>
      <w:r w:rsidRPr="00C85A7F">
        <w:rPr>
          <w:rFonts w:ascii="Times New Roman" w:hAnsi="Times New Roman"/>
        </w:rPr>
        <w:t xml:space="preserve">do správy používateľov v SFC2014. Preto je potrebné vykonať samostatnú úpravu údajov v oboch databázach. </w:t>
      </w:r>
    </w:p>
  </w:footnote>
  <w:footnote w:id="15">
    <w:p w:rsidR="00B224A3" w:rsidRPr="00651BD7" w:rsidRDefault="00B224A3" w:rsidP="00B224A3">
      <w:pPr>
        <w:pStyle w:val="Textpoznmkypodiarou"/>
        <w:contextualSpacing/>
        <w:rPr>
          <w:rFonts w:ascii="Times New Roman" w:hAnsi="Times New Roman"/>
          <w:lang w:val="sk-SK"/>
        </w:rPr>
      </w:pPr>
      <w:r w:rsidRPr="00651BD7">
        <w:rPr>
          <w:rStyle w:val="Odkaznapoznmkupodiarou"/>
          <w:rFonts w:ascii="Times New Roman" w:eastAsiaTheme="majorEastAsia" w:hAnsi="Times New Roman"/>
        </w:rPr>
        <w:footnoteRef/>
      </w:r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Security</w:t>
      </w:r>
      <w:proofErr w:type="spellEnd"/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Policy</w:t>
      </w:r>
      <w:proofErr w:type="spellEnd"/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for</w:t>
      </w:r>
      <w:proofErr w:type="spellEnd"/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users</w:t>
      </w:r>
      <w:proofErr w:type="spellEnd"/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accessing</w:t>
      </w:r>
      <w:proofErr w:type="spellEnd"/>
      <w:r w:rsidRPr="00651BD7">
        <w:rPr>
          <w:rFonts w:ascii="Times New Roman" w:hAnsi="Times New Roman"/>
        </w:rPr>
        <w:t xml:space="preserve"> SFC and </w:t>
      </w:r>
      <w:proofErr w:type="spellStart"/>
      <w:r w:rsidRPr="00651BD7">
        <w:rPr>
          <w:rFonts w:ascii="Times New Roman" w:hAnsi="Times New Roman"/>
        </w:rPr>
        <w:t>Privacy</w:t>
      </w:r>
      <w:proofErr w:type="spellEnd"/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Statement</w:t>
      </w:r>
      <w:proofErr w:type="spellEnd"/>
      <w:r w:rsidRPr="00651BD7">
        <w:rPr>
          <w:rFonts w:ascii="Times New Roman" w:hAnsi="Times New Roman"/>
        </w:rPr>
        <w:t>:</w:t>
      </w:r>
    </w:p>
    <w:p w:rsidR="00B224A3" w:rsidRPr="00651BD7" w:rsidRDefault="00651BD7" w:rsidP="00B224A3">
      <w:pPr>
        <w:pStyle w:val="Textpoznmkypodiarou"/>
        <w:contextualSpacing/>
        <w:rPr>
          <w:rFonts w:ascii="Times New Roman" w:hAnsi="Times New Roman"/>
        </w:rPr>
      </w:pPr>
      <w:ins w:id="73" w:author="Adriana Giménez" w:date="2018-11-28T10:40:00Z">
        <w:r w:rsidRPr="00651BD7">
          <w:rPr>
            <w:rFonts w:ascii="Times New Roman" w:hAnsi="Times New Roman"/>
          </w:rPr>
          <w:fldChar w:fldCharType="begin"/>
        </w:r>
        <w:r w:rsidRPr="00651BD7">
          <w:rPr>
            <w:rFonts w:ascii="Times New Roman" w:hAnsi="Times New Roman"/>
          </w:rPr>
          <w:instrText xml:space="preserve"> HYPERLINK "https://ec.europa.eu/sfc/sites/sfc2014/files/sfc-files/IT-security-terms.pdf" </w:instrText>
        </w:r>
        <w:r w:rsidRPr="00651BD7">
          <w:rPr>
            <w:rFonts w:ascii="Times New Roman" w:hAnsi="Times New Roman"/>
          </w:rPr>
          <w:fldChar w:fldCharType="separate"/>
        </w:r>
        <w:r w:rsidRPr="00651BD7">
          <w:rPr>
            <w:rFonts w:ascii="Times New Roman" w:hAnsi="Times New Roman"/>
          </w:rPr>
          <w:t>https://ec.europa.eu/sfc/sites/sfc2014/files/sfc-files/IT-security-terms.pdf</w:t>
        </w:r>
        <w:r w:rsidRPr="00651BD7">
          <w:rPr>
            <w:rFonts w:ascii="Times New Roman" w:hAnsi="Times New Roman"/>
          </w:rPr>
          <w:fldChar w:fldCharType="end"/>
        </w:r>
        <w:r w:rsidRPr="00651BD7">
          <w:rPr>
            <w:rFonts w:ascii="Times New Roman" w:hAnsi="Times New Roman"/>
          </w:rPr>
          <w:t xml:space="preserve"> </w:t>
        </w:r>
      </w:ins>
      <w:del w:id="74" w:author="Adriana Giménez" w:date="2018-11-28T10:40:00Z">
        <w:r w:rsidR="002E14E6" w:rsidRPr="00651BD7" w:rsidDel="00651BD7">
          <w:fldChar w:fldCharType="begin"/>
        </w:r>
        <w:r w:rsidR="002E14E6" w:rsidRPr="00651BD7" w:rsidDel="00651BD7">
          <w:rPr>
            <w:rFonts w:ascii="Times New Roman" w:hAnsi="Times New Roman"/>
          </w:rPr>
          <w:delInstrText xml:space="preserve"> HYPERLINK "http://ec.europa.eu/sfc/sites/sfc2014/files/MMSS_Security_Terms_SFC_2014_portal.pdf" </w:delInstrText>
        </w:r>
        <w:r w:rsidR="002E14E6" w:rsidRPr="00651BD7" w:rsidDel="00651BD7">
          <w:fldChar w:fldCharType="separate"/>
        </w:r>
        <w:r w:rsidR="00B224A3" w:rsidRPr="00651BD7" w:rsidDel="00651BD7">
          <w:rPr>
            <w:rStyle w:val="Hypertextovprepojenie"/>
            <w:rFonts w:ascii="Times New Roman" w:hAnsi="Times New Roman"/>
          </w:rPr>
          <w:delText>http://ec.europa.eu/sfc/sites/sfc2014/files/MMSS_Security_Terms_SFC_2014_portal.pdf</w:delText>
        </w:r>
        <w:r w:rsidR="002E14E6" w:rsidRPr="00651BD7" w:rsidDel="00651BD7">
          <w:rPr>
            <w:rStyle w:val="Hypertextovprepojenie"/>
            <w:rFonts w:ascii="Times New Roman" w:hAnsi="Times New Roman"/>
          </w:rPr>
          <w:fldChar w:fldCharType="end"/>
        </w:r>
      </w:del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890" w:rsidRPr="00416890" w:rsidRDefault="00416890" w:rsidP="00416890">
    <w:pPr>
      <w:tabs>
        <w:tab w:val="center" w:pos="4536"/>
        <w:tab w:val="right" w:pos="9072"/>
      </w:tabs>
    </w:pPr>
    <w:r w:rsidRPr="00416890"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15254DE4" wp14:editId="5329ECF5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CC134B6" id="Rovná spojnica 3" o:spid="_x0000_s1026" style="position:absolute;flip:y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" strokecolor="#c3d69b" strokeweight="3pt">
              <v:shadow on="t" color="black" opacity="22937f" origin=",.5" offset="0,.63889mm"/>
            </v:line>
          </w:pict>
        </mc:Fallback>
      </mc:AlternateContent>
    </w:r>
  </w:p>
  <w:p w:rsidR="00416890" w:rsidRPr="00416890" w:rsidRDefault="00416890" w:rsidP="00416890">
    <w:pPr>
      <w:tabs>
        <w:tab w:val="center" w:pos="4536"/>
        <w:tab w:val="right" w:pos="9072"/>
      </w:tabs>
    </w:pPr>
    <w:r w:rsidRPr="00416890">
      <w:rPr>
        <w:szCs w:val="20"/>
      </w:rPr>
      <w:tab/>
    </w:r>
    <w:r w:rsidRPr="00416890">
      <w:rPr>
        <w:szCs w:val="20"/>
      </w:rPr>
      <w:tab/>
    </w:r>
    <w:del w:id="93" w:author="Adriana Giménez" w:date="2018-11-29T13:55:00Z">
      <w:r w:rsidR="003F74D0" w:rsidDel="00D23FB1">
        <w:rPr>
          <w:szCs w:val="20"/>
        </w:rPr>
        <w:delText>01.12.2017</w:delText>
      </w:r>
    </w:del>
    <w:ins w:id="94" w:author="Adriana Giménez" w:date="2018-12-03T10:24:00Z">
      <w:r w:rsidR="00C0579A">
        <w:rPr>
          <w:szCs w:val="20"/>
        </w:rPr>
        <w:t>03.12</w:t>
      </w:r>
    </w:ins>
    <w:ins w:id="95" w:author="Adriana Giménez" w:date="2018-11-29T13:55:00Z">
      <w:r w:rsidR="00D23FB1">
        <w:rPr>
          <w:szCs w:val="20"/>
        </w:rPr>
        <w:t>.2018</w:t>
      </w:r>
    </w:ins>
  </w:p>
  <w:p w:rsidR="0062629C" w:rsidRPr="00416890" w:rsidRDefault="0062629C" w:rsidP="0041689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7277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">
    <w:nsid w:val="06923DEC"/>
    <w:multiLevelType w:val="multilevel"/>
    <w:tmpl w:val="72BE7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A021C2D"/>
    <w:multiLevelType w:val="hybridMultilevel"/>
    <w:tmpl w:val="2646BCF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2DB4C7F0">
      <w:start w:val="9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9E0C68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A26864"/>
    <w:multiLevelType w:val="hybridMultilevel"/>
    <w:tmpl w:val="12EAE2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8E3493"/>
    <w:multiLevelType w:val="multilevel"/>
    <w:tmpl w:val="C6AA0B7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6">
    <w:nsid w:val="197F4772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B8315F6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BA9537C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6C1638E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0">
    <w:nsid w:val="2DBA6A49"/>
    <w:multiLevelType w:val="multilevel"/>
    <w:tmpl w:val="8A4024B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D4D7AA4"/>
    <w:multiLevelType w:val="hybridMultilevel"/>
    <w:tmpl w:val="182A53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1E10CF"/>
    <w:multiLevelType w:val="multilevel"/>
    <w:tmpl w:val="1E888F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3">
    <w:nsid w:val="3FFF6ACE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A513E31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BFF07C6"/>
    <w:multiLevelType w:val="multilevel"/>
    <w:tmpl w:val="9DC878C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6158362F"/>
    <w:multiLevelType w:val="hybridMultilevel"/>
    <w:tmpl w:val="692C137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50655F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79806B3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A5B7D8B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A2B2525"/>
    <w:multiLevelType w:val="multilevel"/>
    <w:tmpl w:val="041B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1">
    <w:nsid w:val="7DBD06BE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6"/>
  </w:num>
  <w:num w:numId="3">
    <w:abstractNumId w:val="13"/>
  </w:num>
  <w:num w:numId="4">
    <w:abstractNumId w:val="17"/>
  </w:num>
  <w:num w:numId="5">
    <w:abstractNumId w:val="15"/>
  </w:num>
  <w:num w:numId="6">
    <w:abstractNumId w:val="20"/>
  </w:num>
  <w:num w:numId="7">
    <w:abstractNumId w:val="7"/>
  </w:num>
  <w:num w:numId="8">
    <w:abstractNumId w:val="12"/>
  </w:num>
  <w:num w:numId="9">
    <w:abstractNumId w:val="5"/>
  </w:num>
  <w:num w:numId="10">
    <w:abstractNumId w:val="9"/>
  </w:num>
  <w:num w:numId="11">
    <w:abstractNumId w:val="0"/>
  </w:num>
  <w:num w:numId="12">
    <w:abstractNumId w:val="2"/>
  </w:num>
  <w:num w:numId="13">
    <w:abstractNumId w:val="6"/>
  </w:num>
  <w:num w:numId="14">
    <w:abstractNumId w:val="3"/>
  </w:num>
  <w:num w:numId="15">
    <w:abstractNumId w:val="14"/>
  </w:num>
  <w:num w:numId="16">
    <w:abstractNumId w:val="18"/>
  </w:num>
  <w:num w:numId="17">
    <w:abstractNumId w:val="21"/>
  </w:num>
  <w:num w:numId="18">
    <w:abstractNumId w:val="1"/>
  </w:num>
  <w:num w:numId="19">
    <w:abstractNumId w:val="10"/>
  </w:num>
  <w:num w:numId="20">
    <w:abstractNumId w:val="10"/>
  </w:num>
  <w:num w:numId="21">
    <w:abstractNumId w:val="10"/>
  </w:num>
  <w:num w:numId="22">
    <w:abstractNumId w:val="19"/>
  </w:num>
  <w:num w:numId="23">
    <w:abstractNumId w:val="10"/>
  </w:num>
  <w:num w:numId="24">
    <w:abstractNumId w:val="10"/>
  </w:num>
  <w:num w:numId="25">
    <w:abstractNumId w:val="4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0"/>
  </w:num>
  <w:num w:numId="34">
    <w:abstractNumId w:val="10"/>
  </w:num>
  <w:num w:numId="35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655"/>
    <w:rsid w:val="00005133"/>
    <w:rsid w:val="00011D3C"/>
    <w:rsid w:val="000179BC"/>
    <w:rsid w:val="000229FE"/>
    <w:rsid w:val="00035BBB"/>
    <w:rsid w:val="000527ED"/>
    <w:rsid w:val="00061B06"/>
    <w:rsid w:val="00062FB4"/>
    <w:rsid w:val="00063102"/>
    <w:rsid w:val="00070BCB"/>
    <w:rsid w:val="0008108B"/>
    <w:rsid w:val="0008540C"/>
    <w:rsid w:val="000A15CA"/>
    <w:rsid w:val="000A369D"/>
    <w:rsid w:val="000B5239"/>
    <w:rsid w:val="000C3A52"/>
    <w:rsid w:val="000C74D5"/>
    <w:rsid w:val="000E0A4D"/>
    <w:rsid w:val="000E4D37"/>
    <w:rsid w:val="000F2F49"/>
    <w:rsid w:val="000F4530"/>
    <w:rsid w:val="00114DF0"/>
    <w:rsid w:val="00123802"/>
    <w:rsid w:val="00123C4D"/>
    <w:rsid w:val="00137822"/>
    <w:rsid w:val="001429F1"/>
    <w:rsid w:val="00145EAD"/>
    <w:rsid w:val="001603B8"/>
    <w:rsid w:val="00184E91"/>
    <w:rsid w:val="001B682D"/>
    <w:rsid w:val="001D3B64"/>
    <w:rsid w:val="001E2EC1"/>
    <w:rsid w:val="001E44D1"/>
    <w:rsid w:val="001F2CF3"/>
    <w:rsid w:val="001F5CFA"/>
    <w:rsid w:val="00204A9E"/>
    <w:rsid w:val="002178F6"/>
    <w:rsid w:val="0022384A"/>
    <w:rsid w:val="0023697E"/>
    <w:rsid w:val="002405AE"/>
    <w:rsid w:val="00256E87"/>
    <w:rsid w:val="00271B73"/>
    <w:rsid w:val="00275E8B"/>
    <w:rsid w:val="00286BFB"/>
    <w:rsid w:val="002A05CB"/>
    <w:rsid w:val="002A3E69"/>
    <w:rsid w:val="002A6E8D"/>
    <w:rsid w:val="002B71AA"/>
    <w:rsid w:val="002C008B"/>
    <w:rsid w:val="002C4F5C"/>
    <w:rsid w:val="002E127C"/>
    <w:rsid w:val="002E14E6"/>
    <w:rsid w:val="002E5122"/>
    <w:rsid w:val="002E6975"/>
    <w:rsid w:val="002F0FD9"/>
    <w:rsid w:val="002F3C67"/>
    <w:rsid w:val="0030358D"/>
    <w:rsid w:val="00311197"/>
    <w:rsid w:val="00312AB3"/>
    <w:rsid w:val="003240FA"/>
    <w:rsid w:val="0036606D"/>
    <w:rsid w:val="003758F9"/>
    <w:rsid w:val="00395442"/>
    <w:rsid w:val="003964C8"/>
    <w:rsid w:val="003D7E9C"/>
    <w:rsid w:val="003E761B"/>
    <w:rsid w:val="003F27DA"/>
    <w:rsid w:val="003F6C37"/>
    <w:rsid w:val="003F734C"/>
    <w:rsid w:val="003F74D0"/>
    <w:rsid w:val="0040379B"/>
    <w:rsid w:val="00416890"/>
    <w:rsid w:val="00446A87"/>
    <w:rsid w:val="00456CE7"/>
    <w:rsid w:val="00460EC9"/>
    <w:rsid w:val="00463E61"/>
    <w:rsid w:val="00466C5B"/>
    <w:rsid w:val="00483292"/>
    <w:rsid w:val="00486C38"/>
    <w:rsid w:val="00495C25"/>
    <w:rsid w:val="004A3B2B"/>
    <w:rsid w:val="004A70EB"/>
    <w:rsid w:val="004B158B"/>
    <w:rsid w:val="004B45B6"/>
    <w:rsid w:val="004B7EF5"/>
    <w:rsid w:val="004C1506"/>
    <w:rsid w:val="0050407C"/>
    <w:rsid w:val="00504C45"/>
    <w:rsid w:val="005240D4"/>
    <w:rsid w:val="00555649"/>
    <w:rsid w:val="00593F3E"/>
    <w:rsid w:val="005A4F6D"/>
    <w:rsid w:val="005C2580"/>
    <w:rsid w:val="005C6882"/>
    <w:rsid w:val="005D619E"/>
    <w:rsid w:val="005E41C6"/>
    <w:rsid w:val="005E609B"/>
    <w:rsid w:val="0062629C"/>
    <w:rsid w:val="00627113"/>
    <w:rsid w:val="00627DC5"/>
    <w:rsid w:val="00637F6D"/>
    <w:rsid w:val="006500FF"/>
    <w:rsid w:val="00651BD7"/>
    <w:rsid w:val="0067228C"/>
    <w:rsid w:val="00683388"/>
    <w:rsid w:val="006A7FC4"/>
    <w:rsid w:val="006C13A6"/>
    <w:rsid w:val="006C312E"/>
    <w:rsid w:val="006C5C6C"/>
    <w:rsid w:val="006C7870"/>
    <w:rsid w:val="006D02CC"/>
    <w:rsid w:val="006D196C"/>
    <w:rsid w:val="006E3BE0"/>
    <w:rsid w:val="00715FBE"/>
    <w:rsid w:val="007207F8"/>
    <w:rsid w:val="007519AF"/>
    <w:rsid w:val="00764B02"/>
    <w:rsid w:val="007714D1"/>
    <w:rsid w:val="00771740"/>
    <w:rsid w:val="007941B6"/>
    <w:rsid w:val="007A5D43"/>
    <w:rsid w:val="007B5D8D"/>
    <w:rsid w:val="007D3655"/>
    <w:rsid w:val="007F055E"/>
    <w:rsid w:val="00802436"/>
    <w:rsid w:val="00820943"/>
    <w:rsid w:val="00823028"/>
    <w:rsid w:val="00825F80"/>
    <w:rsid w:val="00826535"/>
    <w:rsid w:val="0082668C"/>
    <w:rsid w:val="00827732"/>
    <w:rsid w:val="00827AEC"/>
    <w:rsid w:val="00851EF7"/>
    <w:rsid w:val="008603ED"/>
    <w:rsid w:val="00880E51"/>
    <w:rsid w:val="00886DEA"/>
    <w:rsid w:val="00886F4A"/>
    <w:rsid w:val="00893D88"/>
    <w:rsid w:val="00894E70"/>
    <w:rsid w:val="008B3368"/>
    <w:rsid w:val="008D2EBD"/>
    <w:rsid w:val="008E6F84"/>
    <w:rsid w:val="008F47AA"/>
    <w:rsid w:val="008F53F4"/>
    <w:rsid w:val="0091690C"/>
    <w:rsid w:val="00924ECF"/>
    <w:rsid w:val="0092555E"/>
    <w:rsid w:val="00962421"/>
    <w:rsid w:val="009A07B6"/>
    <w:rsid w:val="009A4296"/>
    <w:rsid w:val="009A7ED3"/>
    <w:rsid w:val="009C15C2"/>
    <w:rsid w:val="009D2894"/>
    <w:rsid w:val="00A13CB9"/>
    <w:rsid w:val="00A338AA"/>
    <w:rsid w:val="00A4717E"/>
    <w:rsid w:val="00A84853"/>
    <w:rsid w:val="00A87994"/>
    <w:rsid w:val="00AA2350"/>
    <w:rsid w:val="00AA3593"/>
    <w:rsid w:val="00AA4240"/>
    <w:rsid w:val="00AA7E09"/>
    <w:rsid w:val="00AB7FB1"/>
    <w:rsid w:val="00AC75EF"/>
    <w:rsid w:val="00AE20B3"/>
    <w:rsid w:val="00AF63E1"/>
    <w:rsid w:val="00B141B1"/>
    <w:rsid w:val="00B223C4"/>
    <w:rsid w:val="00B224A3"/>
    <w:rsid w:val="00B30305"/>
    <w:rsid w:val="00B32A28"/>
    <w:rsid w:val="00B3732A"/>
    <w:rsid w:val="00B43DA5"/>
    <w:rsid w:val="00B57A73"/>
    <w:rsid w:val="00B60470"/>
    <w:rsid w:val="00B6781C"/>
    <w:rsid w:val="00B7100C"/>
    <w:rsid w:val="00B72746"/>
    <w:rsid w:val="00B76586"/>
    <w:rsid w:val="00B8457B"/>
    <w:rsid w:val="00B84644"/>
    <w:rsid w:val="00B96993"/>
    <w:rsid w:val="00B97218"/>
    <w:rsid w:val="00BA6F71"/>
    <w:rsid w:val="00BB41F2"/>
    <w:rsid w:val="00BC6DD9"/>
    <w:rsid w:val="00BD004C"/>
    <w:rsid w:val="00BD5A45"/>
    <w:rsid w:val="00BD78E7"/>
    <w:rsid w:val="00BE16D6"/>
    <w:rsid w:val="00BE4C36"/>
    <w:rsid w:val="00C0579A"/>
    <w:rsid w:val="00C141D8"/>
    <w:rsid w:val="00C22A77"/>
    <w:rsid w:val="00C268C5"/>
    <w:rsid w:val="00C5581D"/>
    <w:rsid w:val="00C567DB"/>
    <w:rsid w:val="00C57AA0"/>
    <w:rsid w:val="00C7294A"/>
    <w:rsid w:val="00C85A7F"/>
    <w:rsid w:val="00C969A8"/>
    <w:rsid w:val="00CC7FAB"/>
    <w:rsid w:val="00CD09C7"/>
    <w:rsid w:val="00CD4328"/>
    <w:rsid w:val="00CD6074"/>
    <w:rsid w:val="00CD7C53"/>
    <w:rsid w:val="00CD7E65"/>
    <w:rsid w:val="00CE1730"/>
    <w:rsid w:val="00CF56E3"/>
    <w:rsid w:val="00D05E16"/>
    <w:rsid w:val="00D23FB1"/>
    <w:rsid w:val="00D45E23"/>
    <w:rsid w:val="00DA3073"/>
    <w:rsid w:val="00DB5DBD"/>
    <w:rsid w:val="00DD37CE"/>
    <w:rsid w:val="00DD71EA"/>
    <w:rsid w:val="00DE434A"/>
    <w:rsid w:val="00DE5E49"/>
    <w:rsid w:val="00E23671"/>
    <w:rsid w:val="00E24C55"/>
    <w:rsid w:val="00E54B70"/>
    <w:rsid w:val="00E556F2"/>
    <w:rsid w:val="00E609C4"/>
    <w:rsid w:val="00E61D9C"/>
    <w:rsid w:val="00E61E0E"/>
    <w:rsid w:val="00E7489A"/>
    <w:rsid w:val="00E93763"/>
    <w:rsid w:val="00EC065F"/>
    <w:rsid w:val="00ED3FD1"/>
    <w:rsid w:val="00ED7E14"/>
    <w:rsid w:val="00EE11EA"/>
    <w:rsid w:val="00EF1592"/>
    <w:rsid w:val="00F178EE"/>
    <w:rsid w:val="00F34BC0"/>
    <w:rsid w:val="00F3624D"/>
    <w:rsid w:val="00F56A5A"/>
    <w:rsid w:val="00F6525B"/>
    <w:rsid w:val="00F87B8D"/>
    <w:rsid w:val="00FA1E21"/>
    <w:rsid w:val="00FA1E55"/>
    <w:rsid w:val="00FA35D3"/>
    <w:rsid w:val="00FB34CD"/>
    <w:rsid w:val="00FC421B"/>
    <w:rsid w:val="00FC520C"/>
    <w:rsid w:val="00FD04C2"/>
    <w:rsid w:val="00FE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0">
    <w:name w:val="heading 1"/>
    <w:basedOn w:val="Normlny"/>
    <w:next w:val="Normlny"/>
    <w:link w:val="Nadpis1Char"/>
    <w:uiPriority w:val="9"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0">
    <w:name w:val="heading 2"/>
    <w:basedOn w:val="Normlny"/>
    <w:next w:val="Normlny"/>
    <w:link w:val="Nadpis2Char"/>
    <w:uiPriority w:val="9"/>
    <w:semiHidden/>
    <w:unhideWhenUsed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0"/>
    <w:next w:val="Normlny"/>
    <w:qFormat/>
    <w:rsid w:val="00AA7E09"/>
    <w:pPr>
      <w:pBdr>
        <w:bottom w:val="single" w:sz="8" w:space="4" w:color="4F81BD" w:themeColor="accent1"/>
      </w:pBdr>
      <w:spacing w:before="480"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0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0"/>
    <w:next w:val="Normlny"/>
    <w:uiPriority w:val="39"/>
    <w:unhideWhenUsed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0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Nadpis1">
    <w:name w:val="Nadpis1"/>
    <w:basedOn w:val="MPCKO1"/>
    <w:link w:val="Nadpis1Char0"/>
    <w:autoRedefine/>
    <w:qFormat/>
    <w:rsid w:val="00DD37CE"/>
    <w:pPr>
      <w:numPr>
        <w:numId w:val="19"/>
      </w:numPr>
    </w:pPr>
  </w:style>
  <w:style w:type="paragraph" w:customStyle="1" w:styleId="Nadpis2">
    <w:name w:val="Nadpis2"/>
    <w:basedOn w:val="MPCKO2"/>
    <w:link w:val="Nadpis2Char0"/>
    <w:autoRedefine/>
    <w:qFormat/>
    <w:rsid w:val="00DD37CE"/>
    <w:pPr>
      <w:numPr>
        <w:ilvl w:val="1"/>
        <w:numId w:val="19"/>
      </w:numPr>
      <w:spacing w:before="360"/>
    </w:pPr>
    <w:rPr>
      <w:sz w:val="24"/>
      <w:szCs w:val="24"/>
    </w:rPr>
  </w:style>
  <w:style w:type="paragraph" w:customStyle="1" w:styleId="Nadpis30">
    <w:name w:val="Nadpis3"/>
    <w:basedOn w:val="MPCKO3"/>
    <w:autoRedefine/>
    <w:qFormat/>
    <w:rsid w:val="00AA7E09"/>
  </w:style>
  <w:style w:type="character" w:customStyle="1" w:styleId="Nadpis2Char0">
    <w:name w:val="Nadpis2 Char"/>
    <w:link w:val="Nadpis2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20943"/>
    <w:pPr>
      <w:spacing w:before="120" w:after="120"/>
      <w:jc w:val="both"/>
    </w:pPr>
    <w:rPr>
      <w:rFonts w:ascii="Arial" w:hAnsi="Arial"/>
      <w:sz w:val="20"/>
      <w:szCs w:val="20"/>
      <w:lang w:val="x-none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20943"/>
    <w:rPr>
      <w:rFonts w:ascii="Arial" w:eastAsia="Times New Roman" w:hAnsi="Arial" w:cs="Times New Roman"/>
      <w:sz w:val="20"/>
      <w:szCs w:val="20"/>
      <w:lang w:val="x-none"/>
    </w:rPr>
  </w:style>
  <w:style w:type="character" w:styleId="Odkaznapoznmkupodiarou">
    <w:name w:val="footnote reference"/>
    <w:uiPriority w:val="99"/>
    <w:semiHidden/>
    <w:unhideWhenUsed/>
    <w:rsid w:val="00820943"/>
    <w:rPr>
      <w:vertAlign w:val="superscript"/>
    </w:rPr>
  </w:style>
  <w:style w:type="character" w:customStyle="1" w:styleId="Nadpis1Char0">
    <w:name w:val="Nadpis1 Char"/>
    <w:link w:val="Nadpis1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pacing w:val="5"/>
      <w:kern w:val="28"/>
      <w:sz w:val="36"/>
      <w:szCs w:val="26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37822"/>
    <w:rPr>
      <w:color w:val="800080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1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1B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0">
    <w:name w:val="heading 1"/>
    <w:basedOn w:val="Normlny"/>
    <w:next w:val="Normlny"/>
    <w:link w:val="Nadpis1Char"/>
    <w:uiPriority w:val="9"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0">
    <w:name w:val="heading 2"/>
    <w:basedOn w:val="Normlny"/>
    <w:next w:val="Normlny"/>
    <w:link w:val="Nadpis2Char"/>
    <w:uiPriority w:val="9"/>
    <w:semiHidden/>
    <w:unhideWhenUsed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0"/>
    <w:next w:val="Normlny"/>
    <w:qFormat/>
    <w:rsid w:val="00AA7E09"/>
    <w:pPr>
      <w:pBdr>
        <w:bottom w:val="single" w:sz="8" w:space="4" w:color="4F81BD" w:themeColor="accent1"/>
      </w:pBdr>
      <w:spacing w:before="480"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0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0"/>
    <w:next w:val="Normlny"/>
    <w:uiPriority w:val="39"/>
    <w:unhideWhenUsed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0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Nadpis1">
    <w:name w:val="Nadpis1"/>
    <w:basedOn w:val="MPCKO1"/>
    <w:link w:val="Nadpis1Char0"/>
    <w:autoRedefine/>
    <w:qFormat/>
    <w:rsid w:val="00DD37CE"/>
    <w:pPr>
      <w:numPr>
        <w:numId w:val="19"/>
      </w:numPr>
    </w:pPr>
  </w:style>
  <w:style w:type="paragraph" w:customStyle="1" w:styleId="Nadpis2">
    <w:name w:val="Nadpis2"/>
    <w:basedOn w:val="MPCKO2"/>
    <w:link w:val="Nadpis2Char0"/>
    <w:autoRedefine/>
    <w:qFormat/>
    <w:rsid w:val="00DD37CE"/>
    <w:pPr>
      <w:numPr>
        <w:ilvl w:val="1"/>
        <w:numId w:val="19"/>
      </w:numPr>
      <w:spacing w:before="360"/>
    </w:pPr>
    <w:rPr>
      <w:sz w:val="24"/>
      <w:szCs w:val="24"/>
    </w:rPr>
  </w:style>
  <w:style w:type="paragraph" w:customStyle="1" w:styleId="Nadpis30">
    <w:name w:val="Nadpis3"/>
    <w:basedOn w:val="MPCKO3"/>
    <w:autoRedefine/>
    <w:qFormat/>
    <w:rsid w:val="00AA7E09"/>
  </w:style>
  <w:style w:type="character" w:customStyle="1" w:styleId="Nadpis2Char0">
    <w:name w:val="Nadpis2 Char"/>
    <w:link w:val="Nadpis2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20943"/>
    <w:pPr>
      <w:spacing w:before="120" w:after="120"/>
      <w:jc w:val="both"/>
    </w:pPr>
    <w:rPr>
      <w:rFonts w:ascii="Arial" w:hAnsi="Arial"/>
      <w:sz w:val="20"/>
      <w:szCs w:val="20"/>
      <w:lang w:val="x-none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20943"/>
    <w:rPr>
      <w:rFonts w:ascii="Arial" w:eastAsia="Times New Roman" w:hAnsi="Arial" w:cs="Times New Roman"/>
      <w:sz w:val="20"/>
      <w:szCs w:val="20"/>
      <w:lang w:val="x-none"/>
    </w:rPr>
  </w:style>
  <w:style w:type="character" w:styleId="Odkaznapoznmkupodiarou">
    <w:name w:val="footnote reference"/>
    <w:uiPriority w:val="99"/>
    <w:semiHidden/>
    <w:unhideWhenUsed/>
    <w:rsid w:val="00820943"/>
    <w:rPr>
      <w:vertAlign w:val="superscript"/>
    </w:rPr>
  </w:style>
  <w:style w:type="character" w:customStyle="1" w:styleId="Nadpis1Char0">
    <w:name w:val="Nadpis1 Char"/>
    <w:link w:val="Nadpis1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pacing w:val="5"/>
      <w:kern w:val="28"/>
      <w:sz w:val="36"/>
      <w:szCs w:val="26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37822"/>
    <w:rPr>
      <w:color w:val="800080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1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1B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ebgate.ec.europa.eu/cas/about.html" TargetMode="External"/><Relationship Id="rId18" Type="http://schemas.openxmlformats.org/officeDocument/2006/relationships/hyperlink" Target="https://webgate.ec.europa.eu/cas/init/passwordResetRequest.cgi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ebgate.ec.europa.eu/cas/userdata/myAccount.cgi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ebgate.ec.europa.eu/cas/eim/external/register.cgi" TargetMode="External"/><Relationship Id="rId17" Type="http://schemas.openxmlformats.org/officeDocument/2006/relationships/hyperlink" Target="https://webgate.ec.europa.eu/sfc2014/frontoffice/ui" TargetMode="External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hyperlink" Target="https://webgate.ec.europa.eu/cas/eim/external/help.cgi" TargetMode="External"/><Relationship Id="rId20" Type="http://schemas.openxmlformats.org/officeDocument/2006/relationships/hyperlink" Target="https://ec.europa.eu/sfc/en/2014/support-m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fc@vicepremier.gov.sk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mailto:sfc@vicepremier.gov.sk" TargetMode="External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mailto:sfc@vicepremier.gov.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mailto:sfc@vicepremier.gov.sk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mailto:ec-sfc2014-info@ec.europa.eu" TargetMode="External"/><Relationship Id="rId2" Type="http://schemas.openxmlformats.org/officeDocument/2006/relationships/hyperlink" Target="https://webgate.ec.europa.eu/cas/userdata/ShowDetails.cgi" TargetMode="External"/><Relationship Id="rId1" Type="http://schemas.openxmlformats.org/officeDocument/2006/relationships/hyperlink" Target="https://ec.europa.eu/sfc/en/2014/about-sfc2014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2E5BC2339B84C729329F6248315CF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9CB9F2-ADB6-4A08-B4A8-A4E89C3B7E49}"/>
      </w:docPartPr>
      <w:docPartBody>
        <w:p w:rsidR="00B87038" w:rsidRDefault="00D4776D" w:rsidP="00D4776D">
          <w:pPr>
            <w:pStyle w:val="12E5BC2339B84C729329F6248315CFCB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57A30D2E086742A89334E264B1CB1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3C72A-D879-4393-878F-528BEF146EEE}"/>
      </w:docPartPr>
      <w:docPartBody>
        <w:p w:rsidR="00B87038" w:rsidRDefault="00D4776D" w:rsidP="00D4776D">
          <w:pPr>
            <w:pStyle w:val="57A30D2E086742A89334E264B1CB1B4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EE66028A05AE45A9B2B3D86D153A15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DAE2D4-CFB3-4A58-9794-3579E5FD5348}"/>
      </w:docPartPr>
      <w:docPartBody>
        <w:p w:rsidR="00B87038" w:rsidRDefault="00D4776D" w:rsidP="00D4776D">
          <w:pPr>
            <w:pStyle w:val="EE66028A05AE45A9B2B3D86D153A15B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2DADB45EB2AA45BF86BAFE2F8A51AA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760B3A-5073-4B25-83FE-1D20DF97BA6E}"/>
      </w:docPartPr>
      <w:docPartBody>
        <w:p w:rsidR="00B87038" w:rsidRDefault="00D4776D" w:rsidP="00D4776D">
          <w:pPr>
            <w:pStyle w:val="2DADB45EB2AA45BF86BAFE2F8A51AAAE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Linotype">
    <w:altName w:val="Times New Roman"/>
    <w:charset w:val="00"/>
    <w:family w:val="auto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6D"/>
    <w:rsid w:val="00017DAF"/>
    <w:rsid w:val="000D0194"/>
    <w:rsid w:val="000D5C9F"/>
    <w:rsid w:val="001222AC"/>
    <w:rsid w:val="001A451C"/>
    <w:rsid w:val="001F6AFA"/>
    <w:rsid w:val="0022487B"/>
    <w:rsid w:val="00244F2A"/>
    <w:rsid w:val="002A12E6"/>
    <w:rsid w:val="002B2FEB"/>
    <w:rsid w:val="002B468D"/>
    <w:rsid w:val="002E2D03"/>
    <w:rsid w:val="00321389"/>
    <w:rsid w:val="003C5C8E"/>
    <w:rsid w:val="003D0082"/>
    <w:rsid w:val="003F0C49"/>
    <w:rsid w:val="00420EED"/>
    <w:rsid w:val="004279E9"/>
    <w:rsid w:val="004348B6"/>
    <w:rsid w:val="00475A95"/>
    <w:rsid w:val="004D10D1"/>
    <w:rsid w:val="004D5976"/>
    <w:rsid w:val="004F3ECE"/>
    <w:rsid w:val="00514153"/>
    <w:rsid w:val="00552F35"/>
    <w:rsid w:val="005B45A8"/>
    <w:rsid w:val="00610895"/>
    <w:rsid w:val="006129DB"/>
    <w:rsid w:val="00625E7B"/>
    <w:rsid w:val="006340AA"/>
    <w:rsid w:val="0064765B"/>
    <w:rsid w:val="006854E0"/>
    <w:rsid w:val="006A1899"/>
    <w:rsid w:val="00751F88"/>
    <w:rsid w:val="00833CB3"/>
    <w:rsid w:val="00845702"/>
    <w:rsid w:val="00881B0E"/>
    <w:rsid w:val="008B0A7C"/>
    <w:rsid w:val="00993A97"/>
    <w:rsid w:val="009945FC"/>
    <w:rsid w:val="009C588F"/>
    <w:rsid w:val="009E1689"/>
    <w:rsid w:val="00A7249E"/>
    <w:rsid w:val="00AA4B98"/>
    <w:rsid w:val="00B03174"/>
    <w:rsid w:val="00B62843"/>
    <w:rsid w:val="00B87038"/>
    <w:rsid w:val="00B95AFD"/>
    <w:rsid w:val="00BC1627"/>
    <w:rsid w:val="00BE45BE"/>
    <w:rsid w:val="00C00FC0"/>
    <w:rsid w:val="00C146A9"/>
    <w:rsid w:val="00C560A1"/>
    <w:rsid w:val="00C8454D"/>
    <w:rsid w:val="00C9172B"/>
    <w:rsid w:val="00C96A1C"/>
    <w:rsid w:val="00CE2431"/>
    <w:rsid w:val="00D43682"/>
    <w:rsid w:val="00D4776D"/>
    <w:rsid w:val="00D73138"/>
    <w:rsid w:val="00D743F5"/>
    <w:rsid w:val="00E12250"/>
    <w:rsid w:val="00E42FD6"/>
    <w:rsid w:val="00EC12C8"/>
    <w:rsid w:val="00EC54CB"/>
    <w:rsid w:val="00EC6830"/>
    <w:rsid w:val="00EE350C"/>
    <w:rsid w:val="00F14AAD"/>
    <w:rsid w:val="00F17D83"/>
    <w:rsid w:val="00FC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E2D03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  <w:style w:type="paragraph" w:customStyle="1" w:styleId="579F501C6B0C423580F392C8268BB417">
    <w:name w:val="579F501C6B0C423580F392C8268BB417"/>
    <w:rsid w:val="002E2D03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E2D03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  <w:style w:type="paragraph" w:customStyle="1" w:styleId="579F501C6B0C423580F392C8268BB417">
    <w:name w:val="579F501C6B0C423580F392C8268BB417"/>
    <w:rsid w:val="002E2D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A6D4B-7498-4FE5-886E-FE9EE9E66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2439</Words>
  <Characters>13903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Arbetová Anna</dc:creator>
  <cp:lastModifiedBy>Adriana Giménez</cp:lastModifiedBy>
  <cp:revision>2</cp:revision>
  <cp:lastPrinted>2017-12-01T11:44:00Z</cp:lastPrinted>
  <dcterms:created xsi:type="dcterms:W3CDTF">2018-12-03T09:25:00Z</dcterms:created>
  <dcterms:modified xsi:type="dcterms:W3CDTF">2018-12-03T09:25:00Z</dcterms:modified>
</cp:coreProperties>
</file>